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B9C" w:rsidRPr="00065A05" w:rsidRDefault="00A66B9C" w:rsidP="00A66B9C">
      <w:pPr>
        <w:rPr>
          <w:rFonts w:ascii="仿宋_GB2312" w:eastAsia="仿宋_GB2312" w:hAnsi="宋体"/>
          <w:kern w:val="11"/>
          <w:sz w:val="28"/>
          <w:szCs w:val="28"/>
        </w:rPr>
      </w:pPr>
    </w:p>
    <w:p w:rsidR="00A66B9C" w:rsidRPr="00065A05" w:rsidRDefault="00A66B9C" w:rsidP="00A66B9C">
      <w:pPr>
        <w:rPr>
          <w:rFonts w:ascii="仿宋_GB2312" w:eastAsia="仿宋_GB2312" w:hAnsi="Times New Roman"/>
          <w:sz w:val="32"/>
          <w:szCs w:val="32"/>
        </w:rPr>
      </w:pPr>
    </w:p>
    <w:p w:rsidR="00A66B9C" w:rsidRPr="00065A05" w:rsidRDefault="00A66B9C" w:rsidP="00A66B9C">
      <w:pPr>
        <w:jc w:val="center"/>
        <w:rPr>
          <w:rFonts w:ascii="黑体" w:eastAsia="黑体" w:hAnsi="Times New Roman"/>
          <w:sz w:val="72"/>
          <w:szCs w:val="72"/>
        </w:rPr>
      </w:pPr>
    </w:p>
    <w:p w:rsidR="00A66B9C" w:rsidRPr="003025A8" w:rsidRDefault="00A66B9C" w:rsidP="00A66B9C">
      <w:pPr>
        <w:jc w:val="center"/>
        <w:rPr>
          <w:rFonts w:ascii="方正小标宋_GBK" w:eastAsia="方正小标宋_GBK" w:hAnsi="宋体"/>
          <w:b/>
          <w:sz w:val="72"/>
          <w:szCs w:val="72"/>
        </w:rPr>
      </w:pPr>
      <w:r w:rsidRPr="003025A8">
        <w:rPr>
          <w:rFonts w:ascii="方正小标宋_GBK" w:eastAsia="方正小标宋_GBK" w:hAnsi="宋体" w:hint="eastAsia"/>
          <w:b/>
          <w:sz w:val="72"/>
          <w:szCs w:val="72"/>
        </w:rPr>
        <w:t>武汉市大学毕业生人才公寓</w:t>
      </w:r>
    </w:p>
    <w:p w:rsidR="00A66B9C" w:rsidRPr="003025A8" w:rsidRDefault="00A66B9C" w:rsidP="00A66B9C">
      <w:pPr>
        <w:jc w:val="center"/>
        <w:rPr>
          <w:rFonts w:ascii="方正小标宋_GBK" w:eastAsia="方正小标宋_GBK" w:hAnsi="宋体"/>
          <w:b/>
          <w:sz w:val="72"/>
          <w:szCs w:val="72"/>
        </w:rPr>
      </w:pPr>
      <w:r w:rsidRPr="003025A8">
        <w:rPr>
          <w:rFonts w:ascii="方正小标宋_GBK" w:eastAsia="方正小标宋_GBK" w:hAnsi="宋体" w:hint="eastAsia"/>
          <w:b/>
          <w:sz w:val="72"/>
          <w:szCs w:val="72"/>
        </w:rPr>
        <w:t>租赁资格申请表</w:t>
      </w:r>
    </w:p>
    <w:p w:rsidR="00A66B9C" w:rsidRPr="00065A05" w:rsidRDefault="00A66B9C" w:rsidP="00A66B9C">
      <w:pPr>
        <w:jc w:val="center"/>
        <w:rPr>
          <w:rFonts w:ascii="仿宋_GB2312" w:eastAsia="仿宋_GB2312" w:hAnsi="宋体"/>
          <w:sz w:val="36"/>
          <w:szCs w:val="36"/>
        </w:rPr>
      </w:pPr>
    </w:p>
    <w:p w:rsidR="00A66B9C" w:rsidRDefault="00A66B9C" w:rsidP="00A66B9C">
      <w:pPr>
        <w:jc w:val="center"/>
        <w:rPr>
          <w:rFonts w:ascii="仿宋_GB2312" w:eastAsia="仿宋_GB2312" w:hAnsi="Times New Roman"/>
          <w:sz w:val="44"/>
          <w:szCs w:val="44"/>
        </w:rPr>
      </w:pPr>
    </w:p>
    <w:p w:rsidR="00C77144" w:rsidRPr="00065A05" w:rsidRDefault="00C77144" w:rsidP="00A66B9C">
      <w:pPr>
        <w:jc w:val="center"/>
        <w:rPr>
          <w:rFonts w:ascii="仿宋_GB2312" w:eastAsia="仿宋_GB2312" w:hAnsi="Times New Roman"/>
          <w:sz w:val="44"/>
          <w:szCs w:val="44"/>
        </w:rPr>
      </w:pPr>
    </w:p>
    <w:p w:rsidR="00A66B9C" w:rsidRPr="00065A05" w:rsidRDefault="00A66B9C" w:rsidP="00A66B9C">
      <w:pPr>
        <w:jc w:val="center"/>
        <w:rPr>
          <w:rFonts w:ascii="仿宋_GB2312" w:eastAsia="仿宋_GB2312" w:hAnsi="Times New Roman"/>
          <w:sz w:val="84"/>
          <w:szCs w:val="84"/>
        </w:rPr>
      </w:pPr>
    </w:p>
    <w:p w:rsidR="00A66B9C" w:rsidRPr="00065A05" w:rsidRDefault="00A66B9C" w:rsidP="00A66B9C">
      <w:pPr>
        <w:tabs>
          <w:tab w:val="left" w:pos="3210"/>
        </w:tabs>
        <w:ind w:firstLineChars="500" w:firstLine="1800"/>
        <w:rPr>
          <w:rFonts w:ascii="仿宋_GB2312" w:eastAsia="仿宋_GB2312" w:hAnsi="Times New Roman"/>
          <w:sz w:val="36"/>
          <w:szCs w:val="36"/>
        </w:rPr>
      </w:pPr>
      <w:r w:rsidRPr="00065A05">
        <w:rPr>
          <w:rFonts w:ascii="仿宋_GB2312" w:eastAsia="仿宋_GB2312" w:hAnsi="Times New Roman" w:hint="eastAsia"/>
          <w:sz w:val="36"/>
          <w:szCs w:val="36"/>
        </w:rPr>
        <w:t xml:space="preserve">申 请 人  </w:t>
      </w:r>
      <w:r w:rsidRPr="00065A05">
        <w:rPr>
          <w:rFonts w:ascii="仿宋_GB2312" w:eastAsia="仿宋_GB2312" w:hAnsi="Times New Roman" w:hint="eastAsia"/>
          <w:sz w:val="36"/>
          <w:szCs w:val="36"/>
          <w:u w:val="single"/>
        </w:rPr>
        <w:t xml:space="preserve">               </w:t>
      </w:r>
    </w:p>
    <w:p w:rsidR="00A66B9C" w:rsidRPr="00065A05" w:rsidRDefault="00A66B9C" w:rsidP="00A66B9C">
      <w:pPr>
        <w:tabs>
          <w:tab w:val="left" w:pos="3210"/>
        </w:tabs>
        <w:ind w:firstLineChars="500" w:firstLine="1200"/>
        <w:rPr>
          <w:rFonts w:ascii="仿宋_GB2312" w:eastAsia="仿宋_GB2312" w:hAnsi="Times New Roman"/>
          <w:sz w:val="24"/>
          <w:szCs w:val="24"/>
        </w:rPr>
      </w:pPr>
    </w:p>
    <w:p w:rsidR="00A66B9C" w:rsidRPr="00065A05" w:rsidRDefault="00A66B9C" w:rsidP="00A66B9C">
      <w:pPr>
        <w:tabs>
          <w:tab w:val="left" w:pos="3210"/>
        </w:tabs>
        <w:ind w:firstLineChars="500" w:firstLine="1800"/>
        <w:rPr>
          <w:rFonts w:ascii="仿宋_GB2312" w:eastAsia="仿宋_GB2312" w:hAnsi="Times New Roman"/>
          <w:sz w:val="36"/>
          <w:szCs w:val="36"/>
        </w:rPr>
      </w:pPr>
      <w:r w:rsidRPr="00065A05">
        <w:rPr>
          <w:rFonts w:ascii="仿宋_GB2312" w:eastAsia="仿宋_GB2312" w:hAnsi="Times New Roman" w:hint="eastAsia"/>
          <w:sz w:val="36"/>
          <w:szCs w:val="36"/>
        </w:rPr>
        <w:t xml:space="preserve">联系电话  </w:t>
      </w:r>
      <w:r w:rsidRPr="00065A05">
        <w:rPr>
          <w:rFonts w:ascii="仿宋_GB2312" w:eastAsia="仿宋_GB2312" w:hAnsi="Times New Roman" w:hint="eastAsia"/>
          <w:sz w:val="36"/>
          <w:szCs w:val="36"/>
          <w:u w:val="single"/>
        </w:rPr>
        <w:t xml:space="preserve">               </w:t>
      </w:r>
      <w:r w:rsidRPr="00065A05">
        <w:rPr>
          <w:rFonts w:ascii="仿宋_GB2312" w:eastAsia="仿宋_GB2312" w:hAnsi="Times New Roman" w:hint="eastAsia"/>
          <w:sz w:val="36"/>
          <w:szCs w:val="36"/>
        </w:rPr>
        <w:t xml:space="preserve">  </w:t>
      </w:r>
    </w:p>
    <w:p w:rsidR="00A66B9C" w:rsidRPr="00065A05" w:rsidRDefault="00A66B9C" w:rsidP="00A66B9C">
      <w:pPr>
        <w:rPr>
          <w:rFonts w:ascii="仿宋_GB2312" w:eastAsia="仿宋_GB2312" w:hAnsi="Times New Roman"/>
          <w:sz w:val="36"/>
          <w:szCs w:val="36"/>
        </w:rPr>
      </w:pPr>
      <w:r w:rsidRPr="00065A05">
        <w:rPr>
          <w:rFonts w:ascii="仿宋_GB2312" w:eastAsia="仿宋_GB2312" w:hAnsi="Times New Roman" w:hint="eastAsia"/>
          <w:sz w:val="36"/>
          <w:szCs w:val="36"/>
        </w:rPr>
        <w:t xml:space="preserve">            </w:t>
      </w:r>
    </w:p>
    <w:p w:rsidR="00A66B9C" w:rsidRPr="00065A05" w:rsidRDefault="00A66B9C" w:rsidP="00A66B9C">
      <w:pPr>
        <w:rPr>
          <w:rFonts w:ascii="仿宋_GB2312" w:eastAsia="仿宋_GB2312" w:hAnsi="Times New Roman"/>
          <w:sz w:val="32"/>
          <w:szCs w:val="32"/>
        </w:rPr>
      </w:pPr>
    </w:p>
    <w:p w:rsidR="00A66B9C" w:rsidRPr="00065A05" w:rsidRDefault="00A66B9C" w:rsidP="00A66B9C">
      <w:pPr>
        <w:rPr>
          <w:rFonts w:ascii="仿宋_GB2312" w:eastAsia="仿宋_GB2312" w:hAnsi="Times New Roman"/>
          <w:sz w:val="32"/>
          <w:szCs w:val="32"/>
        </w:rPr>
      </w:pPr>
    </w:p>
    <w:p w:rsidR="00A66B9C" w:rsidRPr="00065A05" w:rsidRDefault="00A66B9C" w:rsidP="00A66B9C">
      <w:pPr>
        <w:tabs>
          <w:tab w:val="left" w:pos="6255"/>
        </w:tabs>
        <w:rPr>
          <w:rFonts w:ascii="仿宋_GB2312" w:eastAsia="仿宋_GB2312" w:hAnsi="Times New Roman"/>
          <w:sz w:val="32"/>
          <w:szCs w:val="32"/>
        </w:rPr>
      </w:pPr>
      <w:r w:rsidRPr="00065A05">
        <w:rPr>
          <w:rFonts w:ascii="仿宋_GB2312" w:eastAsia="仿宋_GB2312" w:hAnsi="Times New Roman" w:hint="eastAsia"/>
          <w:sz w:val="32"/>
          <w:szCs w:val="32"/>
        </w:rPr>
        <w:tab/>
      </w:r>
    </w:p>
    <w:p w:rsidR="00C77144" w:rsidRDefault="00A66B9C" w:rsidP="0086184E">
      <w:pPr>
        <w:jc w:val="center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武汉市住房保障和房屋管理局监</w:t>
      </w:r>
      <w:r w:rsidR="00C77144">
        <w:rPr>
          <w:rFonts w:ascii="仿宋_GB2312" w:eastAsia="仿宋_GB2312" w:hAnsi="Times New Roman" w:hint="eastAsia"/>
          <w:sz w:val="32"/>
          <w:szCs w:val="32"/>
        </w:rPr>
        <w:t>制</w:t>
      </w:r>
    </w:p>
    <w:p w:rsidR="00C77144" w:rsidRDefault="00C77144" w:rsidP="0086184E">
      <w:pPr>
        <w:jc w:val="center"/>
        <w:rPr>
          <w:rFonts w:ascii="仿宋_GB2312" w:eastAsia="仿宋_GB2312" w:hAnsi="Times New Roman"/>
          <w:sz w:val="32"/>
          <w:szCs w:val="32"/>
        </w:rPr>
      </w:pPr>
    </w:p>
    <w:p w:rsidR="00C77144" w:rsidRDefault="00C77144" w:rsidP="0086184E">
      <w:pPr>
        <w:jc w:val="center"/>
        <w:rPr>
          <w:rFonts w:ascii="仿宋_GB2312" w:eastAsia="仿宋_GB2312" w:hAnsi="Times New Roman"/>
          <w:sz w:val="32"/>
          <w:szCs w:val="32"/>
        </w:rPr>
      </w:pPr>
    </w:p>
    <w:p w:rsidR="00107E9D" w:rsidRDefault="0086184E" w:rsidP="0086184E">
      <w:pPr>
        <w:jc w:val="center"/>
      </w:pPr>
      <w:r w:rsidRPr="00584F41">
        <w:rPr>
          <w:rFonts w:ascii="宋体" w:hAnsi="宋体" w:hint="eastAsia"/>
          <w:b/>
          <w:sz w:val="44"/>
          <w:szCs w:val="44"/>
        </w:rPr>
        <w:lastRenderedPageBreak/>
        <w:t>武汉市</w:t>
      </w:r>
      <w:r w:rsidR="00051031">
        <w:rPr>
          <w:rFonts w:ascii="宋体" w:hAnsi="宋体" w:hint="eastAsia"/>
          <w:b/>
          <w:sz w:val="44"/>
          <w:szCs w:val="44"/>
        </w:rPr>
        <w:t>大学</w:t>
      </w:r>
      <w:r w:rsidR="00051031">
        <w:rPr>
          <w:rFonts w:ascii="宋体" w:hAnsi="宋体"/>
          <w:b/>
          <w:sz w:val="44"/>
          <w:szCs w:val="44"/>
        </w:rPr>
        <w:t>毕业生</w:t>
      </w:r>
      <w:r>
        <w:rPr>
          <w:rFonts w:ascii="宋体" w:hAnsi="宋体" w:hint="eastAsia"/>
          <w:b/>
          <w:sz w:val="44"/>
          <w:szCs w:val="44"/>
        </w:rPr>
        <w:t>人才公寓</w:t>
      </w:r>
      <w:r w:rsidR="00482DED">
        <w:rPr>
          <w:rFonts w:ascii="宋体" w:hAnsi="宋体" w:hint="eastAsia"/>
          <w:b/>
          <w:sz w:val="44"/>
          <w:szCs w:val="44"/>
        </w:rPr>
        <w:t>租赁资格</w:t>
      </w:r>
      <w:r w:rsidRPr="00584F41">
        <w:rPr>
          <w:rFonts w:ascii="宋体" w:hAnsi="宋体" w:hint="eastAsia"/>
          <w:b/>
          <w:sz w:val="44"/>
          <w:szCs w:val="44"/>
        </w:rPr>
        <w:t>申请表</w:t>
      </w:r>
    </w:p>
    <w:p w:rsidR="0086184E" w:rsidRDefault="0086184E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85"/>
        <w:gridCol w:w="1185"/>
        <w:gridCol w:w="1453"/>
        <w:gridCol w:w="1275"/>
        <w:gridCol w:w="1276"/>
        <w:gridCol w:w="284"/>
        <w:gridCol w:w="70"/>
        <w:gridCol w:w="213"/>
        <w:gridCol w:w="992"/>
        <w:gridCol w:w="1701"/>
      </w:tblGrid>
      <w:tr w:rsidR="00BB379E" w:rsidTr="00A66B9C">
        <w:trPr>
          <w:trHeight w:hRule="exact" w:val="624"/>
          <w:jc w:val="center"/>
        </w:trPr>
        <w:tc>
          <w:tcPr>
            <w:tcW w:w="1185" w:type="dxa"/>
            <w:vMerge w:val="restart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基本</w:t>
            </w:r>
            <w:r w:rsidRPr="00A761CE">
              <w:rPr>
                <w:rFonts w:ascii="仿宋_GB2312" w:eastAsia="仿宋_GB2312" w:hint="eastAsia"/>
              </w:rPr>
              <w:t>信息</w:t>
            </w:r>
          </w:p>
        </w:tc>
        <w:tc>
          <w:tcPr>
            <w:tcW w:w="1185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453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1276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1701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</w:p>
        </w:tc>
      </w:tr>
      <w:tr w:rsidR="00BB379E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BB379E" w:rsidRPr="00A761CE" w:rsidRDefault="00BB379E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2728" w:type="dxa"/>
            <w:gridSpan w:val="2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婚姻状态</w:t>
            </w:r>
          </w:p>
        </w:tc>
        <w:tc>
          <w:tcPr>
            <w:tcW w:w="3260" w:type="dxa"/>
            <w:gridSpan w:val="5"/>
            <w:vAlign w:val="center"/>
          </w:tcPr>
          <w:p w:rsidR="00BB379E" w:rsidRPr="00A761CE" w:rsidRDefault="001C7C04" w:rsidP="00872AC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sym w:font="Wingdings" w:char="F0A8"/>
            </w:r>
            <w:r w:rsidR="00872AC9">
              <w:rPr>
                <w:rFonts w:ascii="仿宋_GB2312" w:eastAsia="仿宋_GB2312" w:hint="eastAsia"/>
              </w:rPr>
              <w:t xml:space="preserve">单身   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sym w:font="Wingdings" w:char="F0A8"/>
            </w:r>
            <w:r>
              <w:rPr>
                <w:rFonts w:ascii="仿宋_GB2312" w:eastAsia="仿宋_GB2312" w:hint="eastAsia"/>
              </w:rPr>
              <w:t xml:space="preserve">已婚 </w:t>
            </w:r>
          </w:p>
        </w:tc>
      </w:tr>
      <w:tr w:rsidR="00BB379E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BB379E" w:rsidRPr="00A761CE" w:rsidRDefault="00BB379E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户籍地址</w:t>
            </w:r>
          </w:p>
        </w:tc>
        <w:tc>
          <w:tcPr>
            <w:tcW w:w="7264" w:type="dxa"/>
            <w:gridSpan w:val="8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宋体" w:eastAsia="宋体" w:hAnsi="宋体" w:hint="eastAsia"/>
              </w:rPr>
              <w:t>＿＿＿省＿＿＿市＿＿＿＿＿＿＿＿＿＿＿＿＿＿＿＿＿</w:t>
            </w:r>
          </w:p>
        </w:tc>
      </w:tr>
      <w:tr w:rsidR="00BB379E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BB379E" w:rsidRPr="00A761CE" w:rsidRDefault="00BB379E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现住</w:t>
            </w:r>
            <w:r>
              <w:rPr>
                <w:rFonts w:ascii="仿宋_GB2312" w:eastAsia="仿宋_GB2312"/>
              </w:rPr>
              <w:t>地址</w:t>
            </w:r>
          </w:p>
        </w:tc>
        <w:tc>
          <w:tcPr>
            <w:tcW w:w="7264" w:type="dxa"/>
            <w:gridSpan w:val="8"/>
            <w:vAlign w:val="center"/>
          </w:tcPr>
          <w:p w:rsidR="00BB379E" w:rsidRDefault="00BB379E" w:rsidP="00A761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BB379E" w:rsidTr="00A66B9C">
        <w:trPr>
          <w:trHeight w:hRule="exact" w:val="624"/>
          <w:jc w:val="center"/>
        </w:trPr>
        <w:tc>
          <w:tcPr>
            <w:tcW w:w="1185" w:type="dxa"/>
            <w:vMerge w:val="restart"/>
            <w:vAlign w:val="center"/>
          </w:tcPr>
          <w:p w:rsidR="00BB379E" w:rsidRPr="00A761CE" w:rsidRDefault="00BB379E" w:rsidP="00BB379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通讯</w:t>
            </w:r>
            <w:r>
              <w:rPr>
                <w:rFonts w:ascii="仿宋_GB2312" w:eastAsia="仿宋_GB2312"/>
              </w:rPr>
              <w:t>方式</w:t>
            </w:r>
          </w:p>
        </w:tc>
        <w:tc>
          <w:tcPr>
            <w:tcW w:w="1185" w:type="dxa"/>
            <w:vAlign w:val="center"/>
          </w:tcPr>
          <w:p w:rsidR="00BB379E" w:rsidRPr="00A761CE" w:rsidRDefault="00BB379E" w:rsidP="00F8214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移动电话</w:t>
            </w:r>
          </w:p>
        </w:tc>
        <w:tc>
          <w:tcPr>
            <w:tcW w:w="2728" w:type="dxa"/>
            <w:gridSpan w:val="2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B379E" w:rsidRPr="00A761CE" w:rsidRDefault="00BB379E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微信号</w:t>
            </w:r>
          </w:p>
        </w:tc>
        <w:tc>
          <w:tcPr>
            <w:tcW w:w="2976" w:type="dxa"/>
            <w:gridSpan w:val="4"/>
            <w:vAlign w:val="center"/>
          </w:tcPr>
          <w:p w:rsidR="00BB379E" w:rsidRPr="00A761CE" w:rsidRDefault="00345691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（选填</w:t>
            </w:r>
            <w:r>
              <w:rPr>
                <w:rFonts w:ascii="仿宋_GB2312" w:eastAsia="仿宋_GB2312"/>
              </w:rPr>
              <w:t>）</w:t>
            </w:r>
          </w:p>
        </w:tc>
      </w:tr>
      <w:tr w:rsidR="00BB379E" w:rsidTr="00A66B9C">
        <w:trPr>
          <w:trHeight w:hRule="exact" w:val="624"/>
          <w:jc w:val="center"/>
        </w:trPr>
        <w:tc>
          <w:tcPr>
            <w:tcW w:w="1185" w:type="dxa"/>
            <w:vMerge/>
            <w:vAlign w:val="center"/>
          </w:tcPr>
          <w:p w:rsidR="00BB379E" w:rsidRDefault="00BB379E" w:rsidP="00BB379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BB379E" w:rsidRPr="00A761CE" w:rsidRDefault="00BB379E" w:rsidP="00F8214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通信地址</w:t>
            </w:r>
          </w:p>
        </w:tc>
        <w:tc>
          <w:tcPr>
            <w:tcW w:w="7264" w:type="dxa"/>
            <w:gridSpan w:val="8"/>
            <w:vAlign w:val="center"/>
          </w:tcPr>
          <w:p w:rsidR="00BB379E" w:rsidRPr="00A761CE" w:rsidRDefault="00345691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（选填</w:t>
            </w:r>
            <w:r>
              <w:rPr>
                <w:rFonts w:ascii="仿宋_GB2312" w:eastAsia="仿宋_GB2312"/>
              </w:rPr>
              <w:t>）</w:t>
            </w:r>
          </w:p>
        </w:tc>
      </w:tr>
      <w:tr w:rsidR="003D2E38" w:rsidTr="00A66B9C">
        <w:trPr>
          <w:trHeight w:hRule="exact" w:val="624"/>
          <w:jc w:val="center"/>
        </w:trPr>
        <w:tc>
          <w:tcPr>
            <w:tcW w:w="1185" w:type="dxa"/>
            <w:vMerge w:val="restart"/>
            <w:vAlign w:val="center"/>
          </w:tcPr>
          <w:p w:rsidR="003D2E38" w:rsidRDefault="003D2E38" w:rsidP="006336BF">
            <w:pPr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学历信息</w:t>
            </w:r>
          </w:p>
        </w:tc>
        <w:tc>
          <w:tcPr>
            <w:tcW w:w="1185" w:type="dxa"/>
            <w:vAlign w:val="center"/>
          </w:tcPr>
          <w:p w:rsidR="003D2E38" w:rsidRDefault="003D2E38" w:rsidP="00F8214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</w:t>
            </w:r>
            <w:r>
              <w:rPr>
                <w:rFonts w:ascii="仿宋_GB2312" w:eastAsia="仿宋_GB2312"/>
              </w:rPr>
              <w:t>院校</w:t>
            </w:r>
          </w:p>
        </w:tc>
        <w:tc>
          <w:tcPr>
            <w:tcW w:w="4004" w:type="dxa"/>
            <w:gridSpan w:val="3"/>
            <w:vAlign w:val="center"/>
          </w:tcPr>
          <w:p w:rsidR="003D2E38" w:rsidRDefault="003D2E38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3D2E38" w:rsidRDefault="003D2E38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</w:t>
            </w:r>
            <w:r>
              <w:rPr>
                <w:rFonts w:ascii="仿宋_GB2312" w:eastAsia="仿宋_GB2312"/>
              </w:rPr>
              <w:t>时间</w:t>
            </w:r>
          </w:p>
        </w:tc>
        <w:tc>
          <w:tcPr>
            <w:tcW w:w="1701" w:type="dxa"/>
            <w:vAlign w:val="center"/>
          </w:tcPr>
          <w:p w:rsidR="003D2E38" w:rsidRDefault="003D2E38" w:rsidP="00A761CE">
            <w:pPr>
              <w:jc w:val="center"/>
              <w:rPr>
                <w:rFonts w:ascii="仿宋_GB2312" w:eastAsia="仿宋_GB2312"/>
              </w:rPr>
            </w:pPr>
          </w:p>
        </w:tc>
      </w:tr>
      <w:tr w:rsidR="003D2E38" w:rsidTr="00A66B9C">
        <w:trPr>
          <w:trHeight w:hRule="exact" w:val="624"/>
          <w:jc w:val="center"/>
        </w:trPr>
        <w:tc>
          <w:tcPr>
            <w:tcW w:w="1185" w:type="dxa"/>
            <w:vMerge/>
            <w:vAlign w:val="center"/>
          </w:tcPr>
          <w:p w:rsidR="003D2E38" w:rsidRPr="00A761CE" w:rsidRDefault="003D2E38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学历</w:t>
            </w:r>
          </w:p>
        </w:tc>
        <w:tc>
          <w:tcPr>
            <w:tcW w:w="2728" w:type="dxa"/>
            <w:gridSpan w:val="2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毕业证号</w:t>
            </w:r>
          </w:p>
        </w:tc>
        <w:tc>
          <w:tcPr>
            <w:tcW w:w="2693" w:type="dxa"/>
            <w:gridSpan w:val="2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</w:p>
        </w:tc>
      </w:tr>
      <w:tr w:rsidR="003D2E38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3D2E38" w:rsidRPr="00A761CE" w:rsidRDefault="003D2E38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2728" w:type="dxa"/>
            <w:gridSpan w:val="2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学位证号</w:t>
            </w:r>
          </w:p>
        </w:tc>
        <w:tc>
          <w:tcPr>
            <w:tcW w:w="2693" w:type="dxa"/>
            <w:gridSpan w:val="2"/>
            <w:vAlign w:val="center"/>
          </w:tcPr>
          <w:p w:rsidR="003D2E38" w:rsidRPr="00C54F38" w:rsidRDefault="003D2E38" w:rsidP="00A761CE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3D2E38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3D2E38" w:rsidRPr="00A761CE" w:rsidRDefault="003D2E38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3D2E38" w:rsidRDefault="003D2E38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专业类别</w:t>
            </w:r>
          </w:p>
        </w:tc>
        <w:tc>
          <w:tcPr>
            <w:tcW w:w="2728" w:type="dxa"/>
            <w:gridSpan w:val="2"/>
            <w:vAlign w:val="center"/>
          </w:tcPr>
          <w:p w:rsidR="003D2E38" w:rsidRDefault="003D2E38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vAlign w:val="center"/>
          </w:tcPr>
          <w:p w:rsidR="003D2E38" w:rsidRPr="00A761CE" w:rsidRDefault="003D2E38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</w:t>
            </w:r>
            <w:r>
              <w:rPr>
                <w:rFonts w:ascii="仿宋_GB2312" w:eastAsia="仿宋_GB2312"/>
              </w:rPr>
              <w:t>名称</w:t>
            </w:r>
          </w:p>
        </w:tc>
        <w:tc>
          <w:tcPr>
            <w:tcW w:w="3260" w:type="dxa"/>
            <w:gridSpan w:val="5"/>
            <w:vAlign w:val="center"/>
          </w:tcPr>
          <w:p w:rsidR="003D2E38" w:rsidRPr="00C54F38" w:rsidRDefault="003D2E38" w:rsidP="00A761CE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</w:tr>
      <w:tr w:rsidR="00A65D94" w:rsidTr="00A66B9C">
        <w:trPr>
          <w:trHeight w:hRule="exact" w:val="624"/>
          <w:jc w:val="center"/>
        </w:trPr>
        <w:tc>
          <w:tcPr>
            <w:tcW w:w="1185" w:type="dxa"/>
            <w:vMerge w:val="restart"/>
            <w:vAlign w:val="center"/>
          </w:tcPr>
          <w:p w:rsidR="00A65D94" w:rsidRPr="00A761CE" w:rsidRDefault="00A65D94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创业就业</w:t>
            </w:r>
            <w:r>
              <w:rPr>
                <w:rFonts w:ascii="仿宋_GB2312" w:eastAsia="仿宋_GB2312"/>
              </w:rPr>
              <w:t>信息</w:t>
            </w:r>
          </w:p>
        </w:tc>
        <w:tc>
          <w:tcPr>
            <w:tcW w:w="1185" w:type="dxa"/>
            <w:vAlign w:val="center"/>
          </w:tcPr>
          <w:p w:rsidR="00A65D94" w:rsidRPr="00A761CE" w:rsidRDefault="00A65D94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类别</w:t>
            </w:r>
          </w:p>
        </w:tc>
        <w:tc>
          <w:tcPr>
            <w:tcW w:w="2728" w:type="dxa"/>
            <w:gridSpan w:val="2"/>
            <w:vAlign w:val="center"/>
          </w:tcPr>
          <w:p w:rsidR="00A65D94" w:rsidRPr="00A761CE" w:rsidRDefault="001C7C04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sym w:font="Wingdings" w:char="F0A8"/>
            </w:r>
            <w:r w:rsidR="00A65D94">
              <w:rPr>
                <w:rFonts w:ascii="仿宋_GB2312" w:eastAsia="仿宋_GB2312" w:hint="eastAsia"/>
              </w:rPr>
              <w:t>创业</w:t>
            </w:r>
            <w:r w:rsidR="00A65D94">
              <w:rPr>
                <w:rFonts w:ascii="仿宋_GB2312" w:eastAsia="仿宋_GB2312"/>
              </w:rPr>
              <w:t xml:space="preserve">   </w:t>
            </w:r>
            <w:r w:rsidR="00A65D94"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sym w:font="Wingdings" w:char="F0A8"/>
            </w:r>
            <w:r w:rsidR="00A65D94">
              <w:rPr>
                <w:rFonts w:ascii="仿宋_GB2312" w:eastAsia="仿宋_GB2312"/>
              </w:rPr>
              <w:t>就业</w:t>
            </w:r>
            <w:r w:rsidR="00A65D94">
              <w:rPr>
                <w:rFonts w:ascii="仿宋_GB2312" w:eastAsia="仿宋_GB2312" w:hint="eastAsia"/>
              </w:rPr>
              <w:t xml:space="preserve">    </w:t>
            </w:r>
          </w:p>
        </w:tc>
        <w:tc>
          <w:tcPr>
            <w:tcW w:w="1276" w:type="dxa"/>
            <w:vAlign w:val="center"/>
          </w:tcPr>
          <w:p w:rsidR="00A65D94" w:rsidRPr="00A761CE" w:rsidRDefault="00A65D94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行业</w:t>
            </w:r>
            <w:r>
              <w:rPr>
                <w:rFonts w:ascii="仿宋_GB2312" w:eastAsia="仿宋_GB2312"/>
              </w:rPr>
              <w:t>类别</w:t>
            </w:r>
          </w:p>
        </w:tc>
        <w:tc>
          <w:tcPr>
            <w:tcW w:w="3260" w:type="dxa"/>
            <w:gridSpan w:val="5"/>
            <w:vAlign w:val="center"/>
          </w:tcPr>
          <w:p w:rsidR="00A65D94" w:rsidRPr="00A761CE" w:rsidRDefault="00A65D94" w:rsidP="00A761CE">
            <w:pPr>
              <w:jc w:val="center"/>
              <w:rPr>
                <w:rFonts w:ascii="仿宋_GB2312" w:eastAsia="仿宋_GB2312"/>
              </w:rPr>
            </w:pPr>
          </w:p>
        </w:tc>
      </w:tr>
      <w:tr w:rsidR="00110D05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110D05" w:rsidRPr="00A761CE" w:rsidRDefault="00110D05">
            <w:pPr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:rsidR="00110D05" w:rsidRPr="00A761CE" w:rsidRDefault="00110D05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</w:t>
            </w:r>
            <w:r>
              <w:rPr>
                <w:rFonts w:ascii="仿宋_GB2312" w:eastAsia="仿宋_GB2312"/>
              </w:rPr>
              <w:t>单位</w:t>
            </w:r>
          </w:p>
        </w:tc>
        <w:tc>
          <w:tcPr>
            <w:tcW w:w="2728" w:type="dxa"/>
            <w:gridSpan w:val="2"/>
            <w:vAlign w:val="center"/>
          </w:tcPr>
          <w:p w:rsidR="00110D05" w:rsidRPr="00A761CE" w:rsidRDefault="00110D05" w:rsidP="00A761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vAlign w:val="center"/>
          </w:tcPr>
          <w:p w:rsidR="00110D05" w:rsidRPr="00A761CE" w:rsidRDefault="00110D05" w:rsidP="00A761C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单位</w:t>
            </w:r>
            <w:r>
              <w:rPr>
                <w:rFonts w:ascii="仿宋_GB2312" w:eastAsia="仿宋_GB2312"/>
              </w:rPr>
              <w:t>地址</w:t>
            </w:r>
          </w:p>
        </w:tc>
        <w:tc>
          <w:tcPr>
            <w:tcW w:w="3260" w:type="dxa"/>
            <w:gridSpan w:val="5"/>
            <w:vAlign w:val="center"/>
          </w:tcPr>
          <w:p w:rsidR="00110D05" w:rsidRPr="00A761CE" w:rsidRDefault="00110D05" w:rsidP="00A761CE">
            <w:pPr>
              <w:jc w:val="center"/>
              <w:rPr>
                <w:rFonts w:ascii="仿宋_GB2312" w:eastAsia="仿宋_GB2312"/>
              </w:rPr>
            </w:pPr>
          </w:p>
        </w:tc>
      </w:tr>
      <w:tr w:rsidR="007232D4" w:rsidTr="00A66B9C">
        <w:trPr>
          <w:trHeight w:hRule="exact" w:val="624"/>
          <w:jc w:val="center"/>
        </w:trPr>
        <w:tc>
          <w:tcPr>
            <w:tcW w:w="1185" w:type="dxa"/>
            <w:vMerge w:val="restart"/>
            <w:vAlign w:val="center"/>
          </w:tcPr>
          <w:p w:rsidR="007232D4" w:rsidRPr="00A761CE" w:rsidRDefault="007232D4" w:rsidP="003835C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家庭成员</w:t>
            </w:r>
            <w:r w:rsidRPr="00065A05">
              <w:rPr>
                <w:rFonts w:ascii="仿宋_GB2312" w:eastAsia="仿宋_GB2312" w:hAnsi="Times New Roman" w:hint="eastAsia"/>
                <w:szCs w:val="21"/>
              </w:rPr>
              <w:t>情况</w:t>
            </w:r>
          </w:p>
        </w:tc>
        <w:tc>
          <w:tcPr>
            <w:tcW w:w="1185" w:type="dxa"/>
            <w:vAlign w:val="center"/>
          </w:tcPr>
          <w:p w:rsidR="007232D4" w:rsidRPr="00A761CE" w:rsidRDefault="007232D4" w:rsidP="00A761CE">
            <w:pPr>
              <w:jc w:val="center"/>
              <w:rPr>
                <w:rFonts w:ascii="仿宋_GB2312" w:eastAsia="仿宋_GB2312"/>
              </w:rPr>
            </w:pPr>
            <w:r w:rsidRPr="00065A05">
              <w:rPr>
                <w:rFonts w:ascii="仿宋_GB2312" w:eastAsia="仿宋_GB2312" w:hAnsi="Times New Roman" w:hint="eastAsia"/>
                <w:szCs w:val="21"/>
              </w:rPr>
              <w:t>与申请人关系</w:t>
            </w:r>
          </w:p>
        </w:tc>
        <w:tc>
          <w:tcPr>
            <w:tcW w:w="1453" w:type="dxa"/>
            <w:vAlign w:val="center"/>
          </w:tcPr>
          <w:p w:rsidR="007232D4" w:rsidRPr="00A761CE" w:rsidRDefault="007232D4" w:rsidP="00F10B82">
            <w:pPr>
              <w:ind w:firstLineChars="100" w:firstLine="210"/>
              <w:jc w:val="center"/>
              <w:rPr>
                <w:rFonts w:ascii="仿宋_GB2312" w:eastAsia="仿宋_GB2312"/>
              </w:rPr>
            </w:pPr>
            <w:r w:rsidRPr="00065A05">
              <w:rPr>
                <w:rFonts w:ascii="仿宋_GB2312" w:eastAsia="仿宋_GB2312" w:hAnsi="Times New Roman" w:hint="eastAsia"/>
                <w:szCs w:val="21"/>
              </w:rPr>
              <w:t>姓名</w:t>
            </w:r>
          </w:p>
        </w:tc>
        <w:tc>
          <w:tcPr>
            <w:tcW w:w="5811" w:type="dxa"/>
            <w:gridSpan w:val="7"/>
            <w:vAlign w:val="center"/>
          </w:tcPr>
          <w:p w:rsidR="007232D4" w:rsidRPr="00A761CE" w:rsidRDefault="007232D4" w:rsidP="007232D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身份证</w:t>
            </w:r>
            <w:r>
              <w:rPr>
                <w:rFonts w:ascii="仿宋_GB2312" w:eastAsia="仿宋_GB2312" w:hAnsi="Times New Roman"/>
                <w:szCs w:val="21"/>
              </w:rPr>
              <w:t>号</w:t>
            </w:r>
          </w:p>
        </w:tc>
      </w:tr>
      <w:tr w:rsidR="007232D4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7232D4" w:rsidRDefault="007232D4"/>
        </w:tc>
        <w:tc>
          <w:tcPr>
            <w:tcW w:w="1185" w:type="dxa"/>
            <w:vAlign w:val="center"/>
          </w:tcPr>
          <w:p w:rsidR="007232D4" w:rsidRDefault="007232D4" w:rsidP="00A761CE">
            <w:pPr>
              <w:jc w:val="center"/>
            </w:pPr>
          </w:p>
        </w:tc>
        <w:tc>
          <w:tcPr>
            <w:tcW w:w="1453" w:type="dxa"/>
            <w:vAlign w:val="center"/>
          </w:tcPr>
          <w:p w:rsidR="007232D4" w:rsidRDefault="007232D4" w:rsidP="00A761CE">
            <w:pPr>
              <w:jc w:val="center"/>
            </w:pPr>
          </w:p>
        </w:tc>
        <w:tc>
          <w:tcPr>
            <w:tcW w:w="5811" w:type="dxa"/>
            <w:gridSpan w:val="7"/>
            <w:vAlign w:val="center"/>
          </w:tcPr>
          <w:p w:rsidR="007232D4" w:rsidRDefault="007232D4" w:rsidP="00A761CE">
            <w:pPr>
              <w:jc w:val="center"/>
            </w:pPr>
          </w:p>
        </w:tc>
      </w:tr>
      <w:tr w:rsidR="007232D4" w:rsidTr="00A66B9C">
        <w:trPr>
          <w:trHeight w:hRule="exact" w:val="624"/>
          <w:jc w:val="center"/>
        </w:trPr>
        <w:tc>
          <w:tcPr>
            <w:tcW w:w="1185" w:type="dxa"/>
            <w:vMerge/>
          </w:tcPr>
          <w:p w:rsidR="007232D4" w:rsidRDefault="007232D4"/>
        </w:tc>
        <w:tc>
          <w:tcPr>
            <w:tcW w:w="1185" w:type="dxa"/>
            <w:vAlign w:val="center"/>
          </w:tcPr>
          <w:p w:rsidR="007232D4" w:rsidRDefault="007232D4" w:rsidP="004D2C49">
            <w:pPr>
              <w:jc w:val="center"/>
            </w:pPr>
          </w:p>
        </w:tc>
        <w:tc>
          <w:tcPr>
            <w:tcW w:w="1453" w:type="dxa"/>
            <w:vAlign w:val="center"/>
          </w:tcPr>
          <w:p w:rsidR="007232D4" w:rsidRDefault="007232D4" w:rsidP="004D2C49">
            <w:pPr>
              <w:jc w:val="center"/>
            </w:pPr>
          </w:p>
        </w:tc>
        <w:tc>
          <w:tcPr>
            <w:tcW w:w="5811" w:type="dxa"/>
            <w:gridSpan w:val="7"/>
            <w:vAlign w:val="center"/>
          </w:tcPr>
          <w:p w:rsidR="007232D4" w:rsidRDefault="007232D4" w:rsidP="004D2C49">
            <w:pPr>
              <w:jc w:val="center"/>
            </w:pPr>
          </w:p>
        </w:tc>
      </w:tr>
      <w:tr w:rsidR="001C7C04" w:rsidTr="00A66B9C">
        <w:trPr>
          <w:trHeight w:hRule="exact" w:val="624"/>
          <w:jc w:val="center"/>
        </w:trPr>
        <w:tc>
          <w:tcPr>
            <w:tcW w:w="1185" w:type="dxa"/>
            <w:vAlign w:val="center"/>
          </w:tcPr>
          <w:p w:rsidR="001C7C04" w:rsidRDefault="001C7C04" w:rsidP="00846860">
            <w:pPr>
              <w:jc w:val="center"/>
            </w:pPr>
            <w:r w:rsidRPr="001C7C04">
              <w:rPr>
                <w:rFonts w:ascii="仿宋_GB2312" w:eastAsia="仿宋_GB2312" w:hAnsi="Times New Roman" w:hint="eastAsia"/>
                <w:szCs w:val="21"/>
              </w:rPr>
              <w:t>配租</w:t>
            </w:r>
            <w:r w:rsidRPr="001C7C04">
              <w:rPr>
                <w:rFonts w:ascii="仿宋_GB2312" w:eastAsia="仿宋_GB2312" w:hAnsi="Times New Roman"/>
                <w:szCs w:val="21"/>
              </w:rPr>
              <w:t>意向</w:t>
            </w:r>
          </w:p>
        </w:tc>
        <w:tc>
          <w:tcPr>
            <w:tcW w:w="1185" w:type="dxa"/>
            <w:vAlign w:val="center"/>
          </w:tcPr>
          <w:p w:rsidR="001C7C04" w:rsidRDefault="001C7C04" w:rsidP="001C7C04">
            <w:pPr>
              <w:jc w:val="center"/>
              <w:rPr>
                <w:rFonts w:ascii="仿宋_GB2312" w:eastAsia="仿宋_GB2312"/>
              </w:rPr>
            </w:pPr>
            <w:r w:rsidRPr="00A761CE">
              <w:rPr>
                <w:rFonts w:ascii="仿宋_GB2312" w:eastAsia="仿宋_GB2312" w:hint="eastAsia"/>
              </w:rPr>
              <w:t>登记</w:t>
            </w:r>
            <w:r w:rsidR="002E141D" w:rsidRPr="00A761CE">
              <w:rPr>
                <w:rFonts w:ascii="仿宋_GB2312" w:eastAsia="仿宋_GB2312" w:hint="eastAsia"/>
              </w:rPr>
              <w:t>意向</w:t>
            </w:r>
          </w:p>
          <w:p w:rsidR="001C7C04" w:rsidRDefault="001C7C04" w:rsidP="001C7C04">
            <w:pPr>
              <w:jc w:val="center"/>
            </w:pPr>
            <w:r w:rsidRPr="00A761CE">
              <w:rPr>
                <w:rFonts w:ascii="仿宋_GB2312" w:eastAsia="仿宋_GB2312" w:hint="eastAsia"/>
              </w:rPr>
              <w:t>区域</w:t>
            </w:r>
          </w:p>
        </w:tc>
        <w:tc>
          <w:tcPr>
            <w:tcW w:w="1453" w:type="dxa"/>
            <w:vAlign w:val="center"/>
          </w:tcPr>
          <w:p w:rsidR="001C7C04" w:rsidRDefault="001C7C04" w:rsidP="004D2C49">
            <w:pPr>
              <w:jc w:val="center"/>
            </w:pPr>
          </w:p>
        </w:tc>
        <w:tc>
          <w:tcPr>
            <w:tcW w:w="2905" w:type="dxa"/>
            <w:gridSpan w:val="4"/>
            <w:vAlign w:val="center"/>
          </w:tcPr>
          <w:p w:rsidR="001C7C04" w:rsidRDefault="001C7C04" w:rsidP="004D2C49">
            <w:pPr>
              <w:jc w:val="center"/>
            </w:pPr>
            <w:r>
              <w:rPr>
                <w:rFonts w:ascii="仿宋_GB2312" w:eastAsia="仿宋_GB2312" w:hint="eastAsia"/>
              </w:rPr>
              <w:t>是否</w:t>
            </w:r>
            <w:r>
              <w:rPr>
                <w:rFonts w:ascii="仿宋_GB2312" w:eastAsia="仿宋_GB2312"/>
              </w:rPr>
              <w:t>选择单套</w:t>
            </w:r>
          </w:p>
        </w:tc>
        <w:tc>
          <w:tcPr>
            <w:tcW w:w="2906" w:type="dxa"/>
            <w:gridSpan w:val="3"/>
            <w:vAlign w:val="center"/>
          </w:tcPr>
          <w:p w:rsidR="001C7C04" w:rsidRDefault="001C7C04" w:rsidP="004D2C49">
            <w:pPr>
              <w:jc w:val="center"/>
            </w:pPr>
            <w:r>
              <w:rPr>
                <w:rFonts w:ascii="仿宋_GB2312" w:eastAsia="仿宋_GB2312"/>
              </w:rPr>
              <w:sym w:font="Wingdings" w:char="F0A8"/>
            </w:r>
            <w:r>
              <w:rPr>
                <w:rFonts w:ascii="仿宋_GB2312" w:eastAsia="仿宋_GB2312" w:hint="eastAsia"/>
              </w:rPr>
              <w:t xml:space="preserve">是    </w:t>
            </w:r>
            <w:r>
              <w:rPr>
                <w:rFonts w:ascii="仿宋_GB2312" w:eastAsia="仿宋_GB2312"/>
              </w:rPr>
              <w:sym w:font="Wingdings" w:char="F0A8"/>
            </w:r>
            <w:r>
              <w:rPr>
                <w:rFonts w:ascii="仿宋_GB2312" w:eastAsia="仿宋_GB2312" w:hint="eastAsia"/>
              </w:rPr>
              <w:t>否</w:t>
            </w:r>
          </w:p>
        </w:tc>
      </w:tr>
    </w:tbl>
    <w:p w:rsidR="004A3195" w:rsidRPr="00065A05" w:rsidRDefault="004A3195" w:rsidP="00F5366D">
      <w:pPr>
        <w:spacing w:line="420" w:lineRule="exact"/>
        <w:ind w:leftChars="-150" w:left="-315" w:rightChars="-150" w:right="-315" w:firstLineChars="200" w:firstLine="422"/>
        <w:rPr>
          <w:rFonts w:ascii="仿宋_GB2312" w:eastAsia="仿宋_GB2312" w:hAnsi="宋体"/>
          <w:b/>
          <w:szCs w:val="21"/>
        </w:rPr>
      </w:pPr>
      <w:r w:rsidRPr="00065A05">
        <w:rPr>
          <w:rFonts w:ascii="仿宋_GB2312" w:eastAsia="仿宋_GB2312" w:hAnsi="宋体" w:hint="eastAsia"/>
          <w:b/>
          <w:szCs w:val="21"/>
        </w:rPr>
        <w:t>本人已知晓武汉市</w:t>
      </w:r>
      <w:r w:rsidR="00051031">
        <w:rPr>
          <w:rFonts w:ascii="仿宋_GB2312" w:eastAsia="仿宋_GB2312" w:hAnsi="宋体" w:hint="eastAsia"/>
          <w:b/>
          <w:szCs w:val="21"/>
        </w:rPr>
        <w:t>留</w:t>
      </w:r>
      <w:proofErr w:type="gramStart"/>
      <w:r w:rsidR="00051031">
        <w:rPr>
          <w:rFonts w:ascii="仿宋_GB2312" w:eastAsia="仿宋_GB2312" w:hAnsi="宋体" w:hint="eastAsia"/>
          <w:b/>
          <w:szCs w:val="21"/>
        </w:rPr>
        <w:t>汉创业</w:t>
      </w:r>
      <w:proofErr w:type="gramEnd"/>
      <w:r w:rsidR="00051031">
        <w:rPr>
          <w:rFonts w:ascii="仿宋_GB2312" w:eastAsia="仿宋_GB2312" w:hAnsi="宋体"/>
          <w:b/>
          <w:szCs w:val="21"/>
        </w:rPr>
        <w:t>就业</w:t>
      </w:r>
      <w:r w:rsidR="00485651">
        <w:rPr>
          <w:rFonts w:ascii="仿宋_GB2312" w:eastAsia="仿宋_GB2312" w:hAnsi="宋体" w:hint="eastAsia"/>
          <w:b/>
          <w:szCs w:val="21"/>
        </w:rPr>
        <w:t>大学</w:t>
      </w:r>
      <w:r w:rsidR="00485651">
        <w:rPr>
          <w:rFonts w:ascii="仿宋_GB2312" w:eastAsia="仿宋_GB2312" w:hAnsi="宋体"/>
          <w:b/>
          <w:szCs w:val="21"/>
        </w:rPr>
        <w:t>毕业生</w:t>
      </w:r>
      <w:r w:rsidR="00051031">
        <w:rPr>
          <w:rFonts w:ascii="仿宋_GB2312" w:eastAsia="仿宋_GB2312" w:hAnsi="宋体"/>
          <w:b/>
          <w:szCs w:val="21"/>
        </w:rPr>
        <w:t>人才</w:t>
      </w:r>
      <w:proofErr w:type="gramStart"/>
      <w:r w:rsidR="00051031">
        <w:rPr>
          <w:rFonts w:ascii="仿宋_GB2312" w:eastAsia="仿宋_GB2312" w:hAnsi="宋体"/>
          <w:b/>
          <w:szCs w:val="21"/>
        </w:rPr>
        <w:t>安居保</w:t>
      </w:r>
      <w:proofErr w:type="gramEnd"/>
      <w:r w:rsidR="00051031">
        <w:rPr>
          <w:rFonts w:ascii="仿宋_GB2312" w:eastAsia="仿宋_GB2312" w:hAnsi="宋体"/>
          <w:b/>
          <w:szCs w:val="21"/>
        </w:rPr>
        <w:t>障</w:t>
      </w:r>
      <w:r w:rsidRPr="00065A05">
        <w:rPr>
          <w:rFonts w:ascii="仿宋_GB2312" w:eastAsia="仿宋_GB2312" w:hAnsi="宋体" w:hint="eastAsia"/>
          <w:b/>
          <w:szCs w:val="21"/>
        </w:rPr>
        <w:t>的相关政策，愿意</w:t>
      </w:r>
      <w:r w:rsidRPr="00065A05">
        <w:rPr>
          <w:rFonts w:ascii="仿宋_GB2312" w:eastAsia="仿宋_GB2312" w:hAnsi="宋体"/>
          <w:b/>
          <w:szCs w:val="21"/>
        </w:rPr>
        <w:t>遵守</w:t>
      </w:r>
      <w:r w:rsidRPr="00065A05">
        <w:rPr>
          <w:rFonts w:ascii="仿宋_GB2312" w:eastAsia="仿宋_GB2312" w:hAnsi="宋体" w:hint="eastAsia"/>
          <w:b/>
          <w:szCs w:val="21"/>
        </w:rPr>
        <w:t>相关规定，</w:t>
      </w:r>
      <w:r w:rsidR="00051031">
        <w:rPr>
          <w:rFonts w:ascii="仿宋_GB2312" w:eastAsia="仿宋_GB2312" w:hAnsi="宋体" w:hint="eastAsia"/>
          <w:b/>
          <w:szCs w:val="21"/>
        </w:rPr>
        <w:t>本人</w:t>
      </w:r>
      <w:r w:rsidR="00051031">
        <w:rPr>
          <w:rFonts w:ascii="仿宋_GB2312" w:eastAsia="仿宋_GB2312" w:hAnsi="宋体"/>
          <w:b/>
          <w:szCs w:val="21"/>
        </w:rPr>
        <w:t>及</w:t>
      </w:r>
      <w:r w:rsidR="00051031">
        <w:rPr>
          <w:rFonts w:ascii="仿宋_GB2312" w:eastAsia="仿宋_GB2312" w:hAnsi="宋体" w:hint="eastAsia"/>
          <w:b/>
          <w:szCs w:val="21"/>
        </w:rPr>
        <w:t>家庭</w:t>
      </w:r>
      <w:r w:rsidRPr="00065A05">
        <w:rPr>
          <w:rFonts w:ascii="仿宋_GB2312" w:eastAsia="仿宋_GB2312" w:hAnsi="宋体" w:hint="eastAsia"/>
          <w:b/>
          <w:szCs w:val="21"/>
        </w:rPr>
        <w:t>在本市没有自有产权住房或承租公</w:t>
      </w:r>
      <w:r w:rsidR="00051031">
        <w:rPr>
          <w:rFonts w:ascii="仿宋_GB2312" w:eastAsia="仿宋_GB2312" w:hAnsi="宋体" w:hint="eastAsia"/>
          <w:b/>
          <w:szCs w:val="21"/>
        </w:rPr>
        <w:t>有住</w:t>
      </w:r>
      <w:r w:rsidRPr="00065A05">
        <w:rPr>
          <w:rFonts w:ascii="仿宋_GB2312" w:eastAsia="仿宋_GB2312" w:hAnsi="宋体" w:hint="eastAsia"/>
          <w:b/>
          <w:szCs w:val="21"/>
        </w:rPr>
        <w:t>房，现提出</w:t>
      </w:r>
      <w:r w:rsidR="00051031">
        <w:rPr>
          <w:rFonts w:ascii="仿宋_GB2312" w:eastAsia="仿宋_GB2312" w:hAnsi="宋体" w:hint="eastAsia"/>
          <w:b/>
          <w:szCs w:val="21"/>
        </w:rPr>
        <w:t>大学毕业生</w:t>
      </w:r>
      <w:r w:rsidRPr="00A965F4">
        <w:rPr>
          <w:rFonts w:ascii="仿宋_GB2312" w:eastAsia="仿宋_GB2312" w:hAnsi="宋体" w:hint="eastAsia"/>
          <w:b/>
          <w:szCs w:val="21"/>
        </w:rPr>
        <w:t>人才公寓租</w:t>
      </w:r>
      <w:r w:rsidRPr="00065A05">
        <w:rPr>
          <w:rFonts w:ascii="仿宋_GB2312" w:eastAsia="仿宋_GB2312" w:hAnsi="宋体" w:hint="eastAsia"/>
          <w:b/>
          <w:szCs w:val="21"/>
        </w:rPr>
        <w:t>赁资格申请，并保证本表所填写内容及所提交申请的证明材料</w:t>
      </w:r>
      <w:proofErr w:type="gramStart"/>
      <w:r w:rsidRPr="00065A05">
        <w:rPr>
          <w:rFonts w:ascii="仿宋_GB2312" w:eastAsia="仿宋_GB2312" w:hAnsi="宋体" w:hint="eastAsia"/>
          <w:b/>
          <w:szCs w:val="21"/>
        </w:rPr>
        <w:t>均真</w:t>
      </w:r>
      <w:proofErr w:type="gramEnd"/>
      <w:r w:rsidRPr="00065A05">
        <w:rPr>
          <w:rFonts w:ascii="仿宋_GB2312" w:eastAsia="仿宋_GB2312" w:hAnsi="宋体" w:hint="eastAsia"/>
          <w:b/>
          <w:szCs w:val="21"/>
        </w:rPr>
        <w:t>实无误，如有隐瞒、虚报或伪造等行为，愿承担由此造成的一切经济及法律责任。</w:t>
      </w:r>
    </w:p>
    <w:p w:rsidR="004A3195" w:rsidRPr="00065A05" w:rsidRDefault="004A3195" w:rsidP="004A3195">
      <w:pPr>
        <w:spacing w:line="420" w:lineRule="exact"/>
        <w:ind w:leftChars="-150" w:left="-315" w:rightChars="-150" w:right="-315" w:firstLineChars="245" w:firstLine="517"/>
        <w:rPr>
          <w:rFonts w:ascii="仿宋_GB2312" w:eastAsia="仿宋_GB2312" w:hAnsi="宋体"/>
          <w:b/>
          <w:szCs w:val="21"/>
        </w:rPr>
      </w:pPr>
      <w:r w:rsidRPr="00065A05">
        <w:rPr>
          <w:rFonts w:ascii="仿宋_GB2312" w:eastAsia="仿宋_GB2312" w:hAnsi="宋体" w:hint="eastAsia"/>
          <w:b/>
          <w:szCs w:val="21"/>
        </w:rPr>
        <w:t>本人及</w:t>
      </w:r>
      <w:r w:rsidR="00A965F4">
        <w:rPr>
          <w:rFonts w:ascii="仿宋_GB2312" w:eastAsia="仿宋_GB2312" w:hAnsi="宋体" w:hint="eastAsia"/>
          <w:b/>
          <w:szCs w:val="21"/>
        </w:rPr>
        <w:t>家庭</w:t>
      </w:r>
      <w:r w:rsidR="00A965F4">
        <w:rPr>
          <w:rFonts w:ascii="仿宋_GB2312" w:eastAsia="仿宋_GB2312" w:hAnsi="宋体"/>
          <w:b/>
          <w:szCs w:val="21"/>
        </w:rPr>
        <w:t>成员</w:t>
      </w:r>
      <w:r w:rsidRPr="00065A05">
        <w:rPr>
          <w:rFonts w:ascii="仿宋_GB2312" w:eastAsia="仿宋_GB2312" w:hAnsi="宋体" w:hint="eastAsia"/>
          <w:b/>
          <w:szCs w:val="21"/>
        </w:rPr>
        <w:t>同意，</w:t>
      </w:r>
      <w:proofErr w:type="gramStart"/>
      <w:r w:rsidR="00051031">
        <w:rPr>
          <w:rFonts w:ascii="仿宋_GB2312" w:eastAsia="仿宋_GB2312" w:hAnsi="宋体" w:hint="eastAsia"/>
          <w:b/>
          <w:szCs w:val="21"/>
        </w:rPr>
        <w:t>人社部门</w:t>
      </w:r>
      <w:proofErr w:type="gramEnd"/>
      <w:r w:rsidR="00051031">
        <w:rPr>
          <w:rFonts w:ascii="仿宋_GB2312" w:eastAsia="仿宋_GB2312" w:hAnsi="宋体" w:hint="eastAsia"/>
          <w:b/>
          <w:szCs w:val="21"/>
        </w:rPr>
        <w:t>和</w:t>
      </w:r>
      <w:r w:rsidRPr="00065A05">
        <w:rPr>
          <w:rFonts w:ascii="仿宋_GB2312" w:eastAsia="仿宋_GB2312" w:hAnsi="宋体" w:hint="eastAsia"/>
          <w:b/>
          <w:szCs w:val="21"/>
        </w:rPr>
        <w:t>住房保障</w:t>
      </w:r>
      <w:r w:rsidR="00905C8A">
        <w:rPr>
          <w:rFonts w:ascii="仿宋_GB2312" w:eastAsia="仿宋_GB2312" w:hAnsi="宋体" w:hint="eastAsia"/>
          <w:b/>
          <w:szCs w:val="21"/>
        </w:rPr>
        <w:t>部门</w:t>
      </w:r>
      <w:r w:rsidRPr="00065A05">
        <w:rPr>
          <w:rFonts w:ascii="仿宋_GB2312" w:eastAsia="仿宋_GB2312" w:hAnsi="宋体" w:hint="eastAsia"/>
          <w:b/>
          <w:szCs w:val="21"/>
        </w:rPr>
        <w:t>在审查资格条件时，可向有关单位收集、核对本人及家庭成员的信息资料。同意并授权拥有本人及家庭成员个人信息、资料的单位（部门），</w:t>
      </w:r>
      <w:proofErr w:type="gramStart"/>
      <w:r w:rsidRPr="00065A05">
        <w:rPr>
          <w:rFonts w:ascii="仿宋_GB2312" w:eastAsia="仿宋_GB2312" w:hAnsi="宋体" w:hint="eastAsia"/>
          <w:b/>
          <w:szCs w:val="21"/>
        </w:rPr>
        <w:t>向资格</w:t>
      </w:r>
      <w:proofErr w:type="gramEnd"/>
      <w:r w:rsidRPr="00065A05">
        <w:rPr>
          <w:rFonts w:ascii="仿宋_GB2312" w:eastAsia="仿宋_GB2312" w:hAnsi="宋体" w:hint="eastAsia"/>
          <w:b/>
          <w:szCs w:val="21"/>
        </w:rPr>
        <w:t>审核部门提供本人及</w:t>
      </w:r>
      <w:r w:rsidR="00A965F4">
        <w:rPr>
          <w:rFonts w:ascii="仿宋_GB2312" w:eastAsia="仿宋_GB2312" w:hAnsi="宋体" w:hint="eastAsia"/>
          <w:b/>
          <w:szCs w:val="21"/>
        </w:rPr>
        <w:t>家庭成员</w:t>
      </w:r>
      <w:r w:rsidRPr="00065A05">
        <w:rPr>
          <w:rFonts w:ascii="仿宋_GB2312" w:eastAsia="仿宋_GB2312" w:hAnsi="宋体" w:hint="eastAsia"/>
          <w:b/>
          <w:szCs w:val="21"/>
        </w:rPr>
        <w:t>的相关信息资料。</w:t>
      </w:r>
    </w:p>
    <w:p w:rsidR="004A3195" w:rsidRPr="00065A05" w:rsidRDefault="004A3195" w:rsidP="004A3195">
      <w:pPr>
        <w:spacing w:line="440" w:lineRule="exact"/>
        <w:ind w:firstLineChars="1673" w:firstLine="3527"/>
        <w:rPr>
          <w:rFonts w:ascii="仿宋_GB2312" w:eastAsia="仿宋_GB2312" w:hAnsi="宋体"/>
          <w:b/>
          <w:szCs w:val="21"/>
        </w:rPr>
      </w:pPr>
      <w:r w:rsidRPr="00065A05">
        <w:rPr>
          <w:rFonts w:ascii="仿宋_GB2312" w:eastAsia="仿宋_GB2312" w:hAnsi="宋体" w:hint="eastAsia"/>
          <w:b/>
          <w:szCs w:val="21"/>
        </w:rPr>
        <w:t>申请人：（签名并按手印）           20</w:t>
      </w:r>
      <w:r w:rsidR="008E03AD">
        <w:rPr>
          <w:rFonts w:ascii="仿宋_GB2312" w:eastAsia="仿宋_GB2312" w:hAnsi="宋体"/>
          <w:b/>
          <w:szCs w:val="21"/>
        </w:rPr>
        <w:t xml:space="preserve"> </w:t>
      </w:r>
      <w:r w:rsidRPr="00065A05">
        <w:rPr>
          <w:rFonts w:ascii="仿宋_GB2312" w:eastAsia="仿宋_GB2312" w:hAnsi="宋体" w:hint="eastAsia"/>
          <w:b/>
          <w:szCs w:val="21"/>
        </w:rPr>
        <w:t xml:space="preserve">   年   月   日</w:t>
      </w:r>
    </w:p>
    <w:p w:rsidR="00F5366D" w:rsidRDefault="00F5366D"/>
    <w:tbl>
      <w:tblPr>
        <w:tblW w:w="987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8556"/>
      </w:tblGrid>
      <w:tr w:rsidR="00F670A0" w:rsidRPr="00065A05" w:rsidTr="00852FD7">
        <w:trPr>
          <w:trHeight w:val="609"/>
        </w:trPr>
        <w:tc>
          <w:tcPr>
            <w:tcW w:w="9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A0" w:rsidRPr="00065A05" w:rsidRDefault="00F670A0" w:rsidP="00852FD7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65A05">
              <w:rPr>
                <w:rFonts w:ascii="仿宋_GB2312" w:eastAsia="仿宋_GB2312" w:hAnsi="宋体" w:hint="eastAsia"/>
                <w:sz w:val="24"/>
                <w:szCs w:val="24"/>
              </w:rPr>
              <w:t>审 核 意 见</w:t>
            </w:r>
          </w:p>
        </w:tc>
      </w:tr>
      <w:tr w:rsidR="00F670A0" w:rsidRPr="00065A05" w:rsidTr="00576206">
        <w:trPr>
          <w:trHeight w:val="415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A0" w:rsidRPr="00065A05" w:rsidRDefault="00F670A0" w:rsidP="00852FD7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人社</w:t>
            </w:r>
          </w:p>
          <w:p w:rsidR="00F670A0" w:rsidRPr="00065A05" w:rsidRDefault="00F670A0" w:rsidP="00852FD7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部门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A0" w:rsidRDefault="00F670A0" w:rsidP="0041365F">
            <w:pPr>
              <w:spacing w:line="300" w:lineRule="auto"/>
              <w:ind w:right="60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76206" w:rsidRDefault="0041365F" w:rsidP="00576206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经审核，申请人</w:t>
            </w:r>
            <w:r w:rsidR="008450F4">
              <w:rPr>
                <w:rFonts w:ascii="仿宋_GB2312" w:eastAsia="仿宋_GB2312" w:hAnsi="Times New Roman" w:hint="eastAsia"/>
                <w:sz w:val="24"/>
                <w:szCs w:val="24"/>
              </w:rPr>
              <w:t>：</w:t>
            </w:r>
          </w:p>
          <w:p w:rsidR="00576206" w:rsidRDefault="005B083D" w:rsidP="00576206">
            <w:pPr>
              <w:spacing w:line="300" w:lineRule="auto"/>
              <w:ind w:firstLineChars="200" w:firstLine="42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</w:rPr>
              <w:sym w:font="Wingdings" w:char="F0A8"/>
            </w:r>
            <w:r w:rsidR="008450F4">
              <w:rPr>
                <w:rFonts w:ascii="仿宋_GB2312" w:eastAsia="仿宋_GB2312"/>
              </w:rPr>
              <w:t xml:space="preserve"> 1</w:t>
            </w:r>
            <w:r w:rsidR="008450F4">
              <w:rPr>
                <w:rFonts w:ascii="仿宋_GB2312" w:eastAsia="仿宋_GB2312" w:hint="eastAsia"/>
              </w:rPr>
              <w:t>、</w:t>
            </w:r>
            <w:r w:rsidR="00C90E9B">
              <w:rPr>
                <w:rFonts w:ascii="仿宋_GB2312" w:eastAsia="仿宋_GB2312" w:hAnsi="Times New Roman" w:hint="eastAsia"/>
                <w:sz w:val="24"/>
                <w:szCs w:val="24"/>
              </w:rPr>
              <w:t>属于</w:t>
            </w:r>
            <w:r w:rsidR="00C90E9B">
              <w:rPr>
                <w:rFonts w:ascii="仿宋_GB2312" w:eastAsia="仿宋_GB2312" w:hAnsi="Times New Roman"/>
                <w:sz w:val="24"/>
                <w:szCs w:val="24"/>
              </w:rPr>
              <w:t>留</w:t>
            </w:r>
            <w:proofErr w:type="gramStart"/>
            <w:r w:rsidR="00C90E9B">
              <w:rPr>
                <w:rFonts w:ascii="仿宋_GB2312" w:eastAsia="仿宋_GB2312" w:hAnsi="Times New Roman"/>
                <w:sz w:val="24"/>
                <w:szCs w:val="24"/>
              </w:rPr>
              <w:t>汉创业</w:t>
            </w:r>
            <w:proofErr w:type="gramEnd"/>
            <w:r w:rsidR="00C90E9B">
              <w:rPr>
                <w:rFonts w:ascii="仿宋_GB2312" w:eastAsia="仿宋_GB2312" w:hAnsi="Times New Roman"/>
                <w:sz w:val="24"/>
                <w:szCs w:val="24"/>
              </w:rPr>
              <w:t>就业大学毕业生</w:t>
            </w:r>
            <w:r w:rsidR="0041365F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:rsidR="00576206" w:rsidRPr="00065A05" w:rsidRDefault="00576206" w:rsidP="00576206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41365F" w:rsidRDefault="005B083D" w:rsidP="0041365F">
            <w:pPr>
              <w:spacing w:line="300" w:lineRule="auto"/>
              <w:ind w:firstLineChars="200" w:firstLine="42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</w:rPr>
              <w:sym w:font="Wingdings" w:char="F0A8"/>
            </w:r>
            <w:r w:rsidR="008450F4">
              <w:rPr>
                <w:rFonts w:ascii="仿宋_GB2312" w:eastAsia="仿宋_GB2312"/>
              </w:rPr>
              <w:t xml:space="preserve"> 2</w:t>
            </w:r>
            <w:r w:rsidR="008450F4">
              <w:rPr>
                <w:rFonts w:ascii="仿宋_GB2312" w:eastAsia="仿宋_GB2312" w:hint="eastAsia"/>
              </w:rPr>
              <w:t>、</w:t>
            </w:r>
            <w:r w:rsidR="008450F4" w:rsidRPr="00D12D2D">
              <w:rPr>
                <w:rFonts w:ascii="仿宋_GB2312" w:eastAsia="仿宋_GB2312" w:hint="eastAsia"/>
                <w:sz w:val="24"/>
                <w:szCs w:val="24"/>
              </w:rPr>
              <w:t>不</w:t>
            </w:r>
            <w:r w:rsidR="008450F4">
              <w:rPr>
                <w:rFonts w:ascii="仿宋_GB2312" w:eastAsia="仿宋_GB2312" w:hAnsi="Times New Roman" w:hint="eastAsia"/>
                <w:sz w:val="24"/>
                <w:szCs w:val="24"/>
              </w:rPr>
              <w:t>属于</w:t>
            </w:r>
            <w:r w:rsidR="008450F4">
              <w:rPr>
                <w:rFonts w:ascii="仿宋_GB2312" w:eastAsia="仿宋_GB2312" w:hAnsi="Times New Roman"/>
                <w:sz w:val="24"/>
                <w:szCs w:val="24"/>
              </w:rPr>
              <w:t>留</w:t>
            </w:r>
            <w:proofErr w:type="gramStart"/>
            <w:r w:rsidR="008450F4">
              <w:rPr>
                <w:rFonts w:ascii="仿宋_GB2312" w:eastAsia="仿宋_GB2312" w:hAnsi="Times New Roman"/>
                <w:sz w:val="24"/>
                <w:szCs w:val="24"/>
              </w:rPr>
              <w:t>汉创业</w:t>
            </w:r>
            <w:proofErr w:type="gramEnd"/>
            <w:r w:rsidR="008450F4">
              <w:rPr>
                <w:rFonts w:ascii="仿宋_GB2312" w:eastAsia="仿宋_GB2312" w:hAnsi="Times New Roman"/>
                <w:sz w:val="24"/>
                <w:szCs w:val="24"/>
              </w:rPr>
              <w:t>就业大学毕业生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。未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审核通过原因：</w:t>
            </w:r>
            <w:r w:rsidR="008450F4">
              <w:rPr>
                <w:rFonts w:ascii="宋体" w:eastAsia="宋体" w:hAnsi="宋体" w:hint="eastAsia"/>
              </w:rPr>
              <w:t>＿＿＿＿＿＿＿＿＿＿</w:t>
            </w:r>
            <w:r>
              <w:rPr>
                <w:rFonts w:ascii="宋体" w:eastAsia="宋体" w:hAnsi="宋体" w:hint="eastAsia"/>
              </w:rPr>
              <w:t>＿＿＿＿＿＿＿＿</w:t>
            </w:r>
            <w:r w:rsidR="008450F4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:rsidR="00576206" w:rsidRPr="0016795F" w:rsidRDefault="00576206" w:rsidP="00576206">
            <w:pPr>
              <w:spacing w:line="30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41365F" w:rsidRPr="00065A05" w:rsidRDefault="0041365F" w:rsidP="00576206">
            <w:pPr>
              <w:spacing w:line="300" w:lineRule="auto"/>
              <w:ind w:firstLineChars="1350" w:firstLine="324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经办人：       复核人：                 </w:t>
            </w:r>
          </w:p>
          <w:p w:rsidR="0041365F" w:rsidRDefault="0041365F" w:rsidP="00003947">
            <w:pPr>
              <w:spacing w:line="300" w:lineRule="auto"/>
              <w:ind w:right="600" w:firstLineChars="2200" w:firstLine="528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二</w:t>
            </w:r>
            <w:r w:rsidRPr="00065A05">
              <w:rPr>
                <w:rFonts w:ascii="宋体" w:hAnsi="宋体" w:cs="宋体" w:hint="eastAsia"/>
                <w:sz w:val="24"/>
                <w:szCs w:val="24"/>
              </w:rPr>
              <w:t>〇</w:t>
            </w:r>
            <w:r w:rsidRPr="00065A0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一  </w:t>
            </w: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年   月   日</w:t>
            </w:r>
          </w:p>
          <w:p w:rsidR="00F670A0" w:rsidRPr="00DB23AE" w:rsidRDefault="00F670A0" w:rsidP="0041365F">
            <w:pPr>
              <w:spacing w:line="300" w:lineRule="auto"/>
              <w:ind w:right="120"/>
              <w:jc w:val="right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F670A0" w:rsidRPr="00065A05" w:rsidTr="00576206">
        <w:trPr>
          <w:trHeight w:val="4102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A0" w:rsidRPr="00065A05" w:rsidRDefault="00F670A0" w:rsidP="00852FD7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区房管部门</w:t>
            </w:r>
          </w:p>
          <w:p w:rsidR="00F670A0" w:rsidRPr="00065A05" w:rsidRDefault="00F670A0" w:rsidP="00852FD7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A0" w:rsidRPr="00065A05" w:rsidRDefault="00F670A0" w:rsidP="00852FD7">
            <w:pPr>
              <w:spacing w:line="30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8450F4" w:rsidRDefault="00F670A0" w:rsidP="00852FD7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经审核，申请人及</w:t>
            </w:r>
            <w:r w:rsidR="00C37980">
              <w:rPr>
                <w:rFonts w:ascii="仿宋_GB2312" w:eastAsia="仿宋_GB2312" w:hAnsi="Times New Roman" w:hint="eastAsia"/>
                <w:sz w:val="24"/>
                <w:szCs w:val="24"/>
              </w:rPr>
              <w:t>家庭成员</w:t>
            </w:r>
            <w:r w:rsidR="005B083D">
              <w:rPr>
                <w:rFonts w:ascii="仿宋_GB2312" w:eastAsia="仿宋_GB2312" w:hAnsi="Times New Roman" w:hint="eastAsia"/>
                <w:sz w:val="24"/>
                <w:szCs w:val="24"/>
              </w:rPr>
              <w:t>：</w:t>
            </w:r>
          </w:p>
          <w:p w:rsidR="00F670A0" w:rsidRDefault="005B083D" w:rsidP="00852FD7">
            <w:pPr>
              <w:spacing w:line="300" w:lineRule="auto"/>
              <w:ind w:firstLineChars="200" w:firstLine="42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</w:rPr>
              <w:sym w:font="Wingdings" w:char="F0A8"/>
            </w:r>
            <w:r w:rsidR="008450F4">
              <w:rPr>
                <w:rFonts w:ascii="仿宋_GB2312" w:eastAsia="仿宋_GB2312"/>
              </w:rPr>
              <w:t xml:space="preserve"> 1</w:t>
            </w:r>
            <w:r w:rsidR="008450F4">
              <w:rPr>
                <w:rFonts w:ascii="仿宋_GB2312" w:eastAsia="仿宋_GB2312" w:hint="eastAsia"/>
              </w:rPr>
              <w:t>、</w:t>
            </w:r>
            <w:r w:rsidR="00F670A0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在本市范围内无</w:t>
            </w:r>
            <w:r w:rsidR="008450F4">
              <w:rPr>
                <w:rFonts w:ascii="仿宋_GB2312" w:eastAsia="仿宋_GB2312" w:hAnsi="Times New Roman" w:hint="eastAsia"/>
                <w:sz w:val="24"/>
                <w:szCs w:val="24"/>
              </w:rPr>
              <w:t>自有产权住房或承租公有</w:t>
            </w:r>
            <w:r w:rsidR="008450F4">
              <w:rPr>
                <w:rFonts w:ascii="仿宋_GB2312" w:eastAsia="仿宋_GB2312" w:hAnsi="Times New Roman"/>
                <w:sz w:val="24"/>
                <w:szCs w:val="24"/>
              </w:rPr>
              <w:t>住</w:t>
            </w:r>
            <w:r w:rsidR="008450F4">
              <w:rPr>
                <w:rFonts w:ascii="仿宋_GB2312" w:eastAsia="仿宋_GB2312" w:hAnsi="Times New Roman" w:hint="eastAsia"/>
                <w:sz w:val="24"/>
                <w:szCs w:val="24"/>
              </w:rPr>
              <w:t>房</w:t>
            </w:r>
            <w:r w:rsidR="00F670A0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:rsidR="00576206" w:rsidRPr="00065A05" w:rsidRDefault="00576206" w:rsidP="00852FD7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F670A0" w:rsidRDefault="005B083D" w:rsidP="008450F4">
            <w:pPr>
              <w:spacing w:line="300" w:lineRule="auto"/>
              <w:ind w:firstLineChars="200" w:firstLine="42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</w:rPr>
              <w:sym w:font="Wingdings" w:char="F0A8"/>
            </w:r>
            <w:r w:rsidR="008450F4">
              <w:rPr>
                <w:rFonts w:ascii="仿宋_GB2312" w:eastAsia="仿宋_GB2312"/>
              </w:rPr>
              <w:t xml:space="preserve"> 2</w:t>
            </w:r>
            <w:r w:rsidR="008450F4">
              <w:rPr>
                <w:rFonts w:ascii="仿宋_GB2312" w:eastAsia="仿宋_GB2312" w:hint="eastAsia"/>
              </w:rPr>
              <w:t>、</w:t>
            </w:r>
            <w:r w:rsidR="008450F4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在本市范围内</w:t>
            </w:r>
            <w:r w:rsidR="008450F4">
              <w:rPr>
                <w:rFonts w:ascii="仿宋_GB2312" w:eastAsia="仿宋_GB2312" w:hAnsi="Times New Roman" w:hint="eastAsia"/>
                <w:sz w:val="24"/>
                <w:szCs w:val="24"/>
              </w:rPr>
              <w:t>有自有产权住房或承租公有</w:t>
            </w:r>
            <w:r w:rsidR="008450F4">
              <w:rPr>
                <w:rFonts w:ascii="仿宋_GB2312" w:eastAsia="仿宋_GB2312" w:hAnsi="Times New Roman"/>
                <w:sz w:val="24"/>
                <w:szCs w:val="24"/>
              </w:rPr>
              <w:t>住</w:t>
            </w:r>
            <w:r w:rsidR="008450F4">
              <w:rPr>
                <w:rFonts w:ascii="仿宋_GB2312" w:eastAsia="仿宋_GB2312" w:hAnsi="Times New Roman" w:hint="eastAsia"/>
                <w:sz w:val="24"/>
                <w:szCs w:val="24"/>
              </w:rPr>
              <w:t>房，</w:t>
            </w:r>
            <w:r w:rsidR="00767C11">
              <w:rPr>
                <w:rFonts w:ascii="仿宋_GB2312" w:eastAsia="仿宋_GB2312" w:hAnsi="Times New Roman" w:hint="eastAsia"/>
                <w:sz w:val="24"/>
                <w:szCs w:val="24"/>
              </w:rPr>
              <w:t>房屋</w:t>
            </w:r>
            <w:r w:rsidR="00767C11">
              <w:rPr>
                <w:rFonts w:ascii="仿宋_GB2312" w:eastAsia="仿宋_GB2312" w:hAnsi="Times New Roman"/>
                <w:sz w:val="24"/>
                <w:szCs w:val="24"/>
              </w:rPr>
              <w:t>坐落:</w:t>
            </w:r>
            <w:r w:rsidR="008450F4">
              <w:rPr>
                <w:rFonts w:ascii="宋体" w:eastAsia="宋体" w:hAnsi="宋体" w:hint="eastAsia"/>
              </w:rPr>
              <w:t>＿＿＿＿＿＿＿＿＿＿＿＿＿＿＿＿＿＿＿＿＿＿＿＿</w:t>
            </w:r>
            <w:r w:rsidR="00767C11">
              <w:rPr>
                <w:rFonts w:ascii="宋体" w:eastAsia="宋体" w:hAnsi="宋体" w:hint="eastAsia"/>
              </w:rPr>
              <w:t>,</w:t>
            </w:r>
            <w:r w:rsidR="00767C11" w:rsidRPr="00767C11">
              <w:rPr>
                <w:rFonts w:ascii="仿宋_GB2312" w:eastAsia="仿宋_GB2312" w:hAnsi="Times New Roman" w:hint="eastAsia"/>
                <w:sz w:val="24"/>
                <w:szCs w:val="24"/>
              </w:rPr>
              <w:t>产权人</w:t>
            </w:r>
            <w:r w:rsidR="00767C11" w:rsidRPr="00767C11">
              <w:rPr>
                <w:rFonts w:ascii="仿宋_GB2312" w:eastAsia="仿宋_GB2312" w:hAnsi="Times New Roman"/>
                <w:sz w:val="24"/>
                <w:szCs w:val="24"/>
              </w:rPr>
              <w:t>（</w:t>
            </w:r>
            <w:r w:rsidR="00767C11" w:rsidRPr="00767C11">
              <w:rPr>
                <w:rFonts w:ascii="仿宋_GB2312" w:eastAsia="仿宋_GB2312" w:hAnsi="Times New Roman" w:hint="eastAsia"/>
                <w:sz w:val="24"/>
                <w:szCs w:val="24"/>
              </w:rPr>
              <w:t>承租人</w:t>
            </w:r>
            <w:r w:rsidR="00767C11" w:rsidRPr="00767C11">
              <w:rPr>
                <w:rFonts w:ascii="仿宋_GB2312" w:eastAsia="仿宋_GB2312" w:hAnsi="Times New Roman"/>
                <w:sz w:val="24"/>
                <w:szCs w:val="24"/>
              </w:rPr>
              <w:t>）</w:t>
            </w:r>
            <w:r w:rsidR="00767C11" w:rsidRPr="00767C11">
              <w:rPr>
                <w:rFonts w:ascii="仿宋_GB2312" w:eastAsia="仿宋_GB2312" w:hAnsi="Times New Roman" w:hint="eastAsia"/>
                <w:sz w:val="24"/>
                <w:szCs w:val="24"/>
              </w:rPr>
              <w:t>为</w:t>
            </w:r>
            <w:r w:rsidR="00767C11">
              <w:rPr>
                <w:rFonts w:ascii="宋体" w:eastAsia="宋体" w:hAnsi="宋体" w:hint="eastAsia"/>
              </w:rPr>
              <w:t>＿＿＿＿＿＿</w:t>
            </w:r>
            <w:r w:rsidR="008450F4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:rsidR="00576206" w:rsidRPr="008450F4" w:rsidRDefault="00576206" w:rsidP="008450F4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F670A0" w:rsidRPr="00065A05" w:rsidRDefault="00F670A0" w:rsidP="00576206">
            <w:pPr>
              <w:spacing w:line="300" w:lineRule="auto"/>
              <w:ind w:firstLineChars="1350" w:firstLine="324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经办人：       复核人：                       </w:t>
            </w:r>
          </w:p>
          <w:p w:rsidR="00F670A0" w:rsidRPr="00065A05" w:rsidRDefault="00003947" w:rsidP="00003947">
            <w:pPr>
              <w:spacing w:line="300" w:lineRule="auto"/>
              <w:ind w:right="48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                                           </w:t>
            </w:r>
            <w:r w:rsidR="00F670A0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二</w:t>
            </w:r>
            <w:r w:rsidR="00F670A0" w:rsidRPr="00065A05">
              <w:rPr>
                <w:rFonts w:ascii="宋体" w:hAnsi="宋体" w:cs="宋体" w:hint="eastAsia"/>
                <w:sz w:val="24"/>
                <w:szCs w:val="24"/>
              </w:rPr>
              <w:t>〇</w:t>
            </w:r>
            <w:r w:rsidR="00F670A0" w:rsidRPr="00065A0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一  </w:t>
            </w:r>
            <w:r w:rsidR="00F670A0"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年   月   日</w:t>
            </w:r>
          </w:p>
        </w:tc>
      </w:tr>
      <w:tr w:rsidR="00027FF4" w:rsidRPr="00065A05" w:rsidTr="00DB23AE">
        <w:trPr>
          <w:trHeight w:val="3534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4" w:rsidRPr="00065A05" w:rsidRDefault="00027FF4" w:rsidP="00027FF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核准</w:t>
            </w:r>
          </w:p>
          <w:p w:rsidR="00027FF4" w:rsidRPr="00065A05" w:rsidRDefault="00027FF4" w:rsidP="00027FF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意见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F4" w:rsidRDefault="00027FF4" w:rsidP="00027FF4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027FF4" w:rsidRDefault="00027FF4" w:rsidP="00027FF4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申请人符合武汉市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留</w:t>
            </w:r>
            <w:proofErr w:type="gramStart"/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汉创业</w:t>
            </w:r>
            <w:proofErr w:type="gramEnd"/>
            <w:r>
              <w:rPr>
                <w:rFonts w:ascii="仿宋_GB2312" w:eastAsia="仿宋_GB2312" w:hAnsi="Times New Roman"/>
                <w:sz w:val="24"/>
                <w:szCs w:val="24"/>
              </w:rPr>
              <w:t>就业大学毕业生人才</w:t>
            </w:r>
            <w:proofErr w:type="gramStart"/>
            <w:r>
              <w:rPr>
                <w:rFonts w:ascii="仿宋_GB2312" w:eastAsia="仿宋_GB2312" w:hAnsi="Times New Roman"/>
                <w:sz w:val="24"/>
                <w:szCs w:val="24"/>
              </w:rPr>
              <w:t>安居保</w:t>
            </w:r>
            <w:proofErr w:type="gramEnd"/>
            <w:r>
              <w:rPr>
                <w:rFonts w:ascii="仿宋_GB2312" w:eastAsia="仿宋_GB2312" w:hAnsi="Times New Roman"/>
                <w:sz w:val="24"/>
                <w:szCs w:val="24"/>
              </w:rPr>
              <w:t>障</w:t>
            </w: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申请条件，同意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配</w:t>
            </w:r>
            <w:proofErr w:type="gramStart"/>
            <w:r>
              <w:rPr>
                <w:rFonts w:ascii="仿宋_GB2312" w:eastAsia="仿宋_GB2312" w:hAnsi="Times New Roman" w:hint="eastAsia"/>
                <w:sz w:val="24"/>
                <w:szCs w:val="24"/>
              </w:rPr>
              <w:t>租大</w:t>
            </w:r>
            <w:proofErr w:type="gramEnd"/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学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毕业生人才公寓</w:t>
            </w: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:rsidR="00576206" w:rsidRDefault="00576206" w:rsidP="00027FF4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76206" w:rsidRPr="00065A05" w:rsidRDefault="00576206" w:rsidP="00027FF4">
            <w:pPr>
              <w:spacing w:line="300" w:lineRule="auto"/>
              <w:ind w:firstLineChars="200" w:firstLine="48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027FF4" w:rsidRPr="00065A05" w:rsidRDefault="00027FF4" w:rsidP="00027FF4">
            <w:pPr>
              <w:spacing w:line="300" w:lineRule="auto"/>
              <w:ind w:firstLineChars="3100" w:firstLine="744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（公章）</w:t>
            </w:r>
          </w:p>
          <w:p w:rsidR="00027FF4" w:rsidRPr="00065A05" w:rsidRDefault="00027FF4" w:rsidP="00027FF4">
            <w:pPr>
              <w:spacing w:line="300" w:lineRule="auto"/>
              <w:ind w:firstLineChars="2300" w:firstLine="5520"/>
              <w:rPr>
                <w:rFonts w:ascii="仿宋_GB2312" w:eastAsia="仿宋_GB2312" w:hAnsi="Times New Roman"/>
                <w:sz w:val="24"/>
                <w:szCs w:val="24"/>
              </w:rPr>
            </w:pP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二</w:t>
            </w:r>
            <w:r w:rsidRPr="00065A05">
              <w:rPr>
                <w:rFonts w:ascii="宋体" w:hAnsi="宋体" w:cs="宋体" w:hint="eastAsia"/>
                <w:sz w:val="24"/>
                <w:szCs w:val="24"/>
              </w:rPr>
              <w:t>〇</w:t>
            </w:r>
            <w:r w:rsidRPr="00065A0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一  </w:t>
            </w:r>
            <w:r w:rsidRPr="00065A05">
              <w:rPr>
                <w:rFonts w:ascii="仿宋_GB2312" w:eastAsia="仿宋_GB2312" w:hAnsi="Times New Roman" w:hint="eastAsia"/>
                <w:sz w:val="24"/>
                <w:szCs w:val="24"/>
              </w:rPr>
              <w:t>年   月   日</w:t>
            </w:r>
          </w:p>
        </w:tc>
      </w:tr>
    </w:tbl>
    <w:p w:rsidR="00F670A0" w:rsidRDefault="00F670A0"/>
    <w:p w:rsidR="00B37264" w:rsidRDefault="00B37264"/>
    <w:p w:rsidR="00593658" w:rsidRDefault="00593658"/>
    <w:p w:rsidR="00B37264" w:rsidRPr="00584F41" w:rsidRDefault="00B37264" w:rsidP="00B37264">
      <w:pPr>
        <w:jc w:val="center"/>
        <w:rPr>
          <w:rFonts w:ascii="宋体" w:hAnsi="宋体"/>
          <w:b/>
          <w:sz w:val="44"/>
          <w:szCs w:val="44"/>
        </w:rPr>
      </w:pPr>
      <w:r w:rsidRPr="00584F41">
        <w:rPr>
          <w:rFonts w:ascii="宋体" w:hAnsi="宋体" w:hint="eastAsia"/>
          <w:b/>
          <w:sz w:val="44"/>
          <w:szCs w:val="44"/>
        </w:rPr>
        <w:lastRenderedPageBreak/>
        <w:t>填  报  说  明</w:t>
      </w:r>
    </w:p>
    <w:p w:rsidR="00B37264" w:rsidRDefault="00460FC0" w:rsidP="004B3D6F">
      <w:pPr>
        <w:snapToGrid w:val="0"/>
        <w:spacing w:line="500" w:lineRule="exact"/>
        <w:ind w:firstLineChars="250" w:firstLine="700"/>
        <w:rPr>
          <w:rFonts w:ascii="仿宋_GB2312" w:eastAsia="仿宋_GB2312" w:hAnsi="宋体"/>
          <w:kern w:val="11"/>
          <w:sz w:val="28"/>
          <w:szCs w:val="28"/>
        </w:rPr>
        <w:pPrChange w:id="0" w:author="AAA" w:date="2017-06-27T17:26:00Z">
          <w:pPr>
            <w:snapToGrid w:val="0"/>
            <w:spacing w:line="520" w:lineRule="exact"/>
            <w:ind w:firstLineChars="250" w:firstLine="700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一、婚姻状况：已婚、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单身</w:t>
      </w:r>
      <w:r w:rsidR="00B37264" w:rsidRPr="00065A05">
        <w:rPr>
          <w:rFonts w:ascii="仿宋_GB2312" w:eastAsia="仿宋_GB2312" w:hAnsi="宋体" w:hint="eastAsia"/>
          <w:kern w:val="11"/>
          <w:sz w:val="28"/>
          <w:szCs w:val="28"/>
        </w:rPr>
        <w:t>。</w:t>
      </w:r>
    </w:p>
    <w:p w:rsidR="003D2E38" w:rsidRDefault="003D2E38" w:rsidP="004B3D6F">
      <w:pPr>
        <w:snapToGrid w:val="0"/>
        <w:spacing w:line="500" w:lineRule="exact"/>
        <w:ind w:firstLineChars="250" w:firstLine="700"/>
        <w:rPr>
          <w:rFonts w:ascii="仿宋_GB2312" w:eastAsia="仿宋_GB2312" w:hAnsi="宋体"/>
          <w:kern w:val="11"/>
          <w:sz w:val="28"/>
          <w:szCs w:val="28"/>
        </w:rPr>
        <w:pPrChange w:id="1" w:author="AAA" w:date="2017-06-27T17:26:00Z">
          <w:pPr>
            <w:snapToGrid w:val="0"/>
            <w:spacing w:line="520" w:lineRule="exact"/>
            <w:ind w:firstLineChars="250" w:firstLine="700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二、</w:t>
      </w:r>
      <w:r w:rsidR="002E141D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/>
          <w:kern w:val="11"/>
          <w:sz w:val="28"/>
          <w:szCs w:val="28"/>
        </w:rPr>
        <w:t>登记意向区域</w:t>
      </w:r>
      <w:r w:rsidR="002E141D">
        <w:rPr>
          <w:rFonts w:ascii="仿宋_GB2312" w:eastAsia="仿宋_GB2312" w:hAnsi="宋体" w:hint="eastAsia"/>
          <w:kern w:val="11"/>
          <w:sz w:val="28"/>
          <w:szCs w:val="28"/>
        </w:rPr>
        <w:t>”</w:t>
      </w:r>
      <w:r w:rsidR="00ED5EB8">
        <w:rPr>
          <w:rFonts w:ascii="仿宋_GB2312" w:eastAsia="仿宋_GB2312" w:hAnsi="宋体" w:hint="eastAsia"/>
          <w:kern w:val="11"/>
          <w:sz w:val="28"/>
          <w:szCs w:val="28"/>
        </w:rPr>
        <w:t>按</w:t>
      </w:r>
      <w:r w:rsidR="00ED5EB8">
        <w:rPr>
          <w:rFonts w:ascii="仿宋_GB2312" w:eastAsia="仿宋_GB2312" w:hAnsi="宋体"/>
          <w:kern w:val="11"/>
          <w:sz w:val="28"/>
          <w:szCs w:val="28"/>
        </w:rPr>
        <w:t>本人</w:t>
      </w:r>
      <w:r w:rsidR="00ED5EB8">
        <w:rPr>
          <w:rFonts w:ascii="仿宋_GB2312" w:eastAsia="仿宋_GB2312" w:hAnsi="宋体" w:hint="eastAsia"/>
          <w:kern w:val="11"/>
          <w:sz w:val="28"/>
          <w:szCs w:val="28"/>
        </w:rPr>
        <w:t>意愿，</w:t>
      </w:r>
      <w:r w:rsidR="00ED5EB8">
        <w:rPr>
          <w:rFonts w:ascii="仿宋_GB2312" w:eastAsia="仿宋_GB2312" w:hAnsi="宋体"/>
          <w:kern w:val="11"/>
          <w:sz w:val="28"/>
          <w:szCs w:val="28"/>
        </w:rPr>
        <w:t>从</w:t>
      </w:r>
      <w:r w:rsidR="00ED5EB8">
        <w:rPr>
          <w:rFonts w:ascii="仿宋_GB2312" w:eastAsia="仿宋_GB2312" w:hAnsi="宋体" w:hint="eastAsia"/>
          <w:kern w:val="11"/>
          <w:sz w:val="28"/>
          <w:szCs w:val="28"/>
        </w:rPr>
        <w:t>以下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行政</w:t>
      </w:r>
      <w:r w:rsidR="00ED5EB8">
        <w:rPr>
          <w:rFonts w:ascii="仿宋_GB2312" w:eastAsia="仿宋_GB2312" w:hAnsi="宋体"/>
          <w:kern w:val="11"/>
          <w:sz w:val="28"/>
          <w:szCs w:val="28"/>
        </w:rPr>
        <w:t>区域中</w:t>
      </w:r>
      <w:r w:rsidR="00444D5C">
        <w:rPr>
          <w:rFonts w:ascii="仿宋_GB2312" w:eastAsia="仿宋_GB2312" w:hAnsi="宋体" w:hint="eastAsia"/>
          <w:kern w:val="11"/>
          <w:sz w:val="28"/>
          <w:szCs w:val="28"/>
        </w:rPr>
        <w:t>择一</w:t>
      </w:r>
      <w:r w:rsidR="00ED5EB8">
        <w:rPr>
          <w:rFonts w:ascii="仿宋_GB2312" w:eastAsia="仿宋_GB2312" w:hAnsi="宋体"/>
          <w:kern w:val="11"/>
          <w:sz w:val="28"/>
          <w:szCs w:val="28"/>
        </w:rPr>
        <w:t>选填：</w:t>
      </w:r>
      <w:r>
        <w:rPr>
          <w:rFonts w:ascii="仿宋_GB2312" w:eastAsia="仿宋_GB2312" w:hAnsi="宋体" w:hint="eastAsia"/>
          <w:kern w:val="11"/>
          <w:sz w:val="28"/>
          <w:szCs w:val="28"/>
        </w:rPr>
        <w:t>江岸区、</w:t>
      </w:r>
      <w:r>
        <w:rPr>
          <w:rFonts w:ascii="仿宋_GB2312" w:eastAsia="仿宋_GB2312" w:hAnsi="宋体"/>
          <w:kern w:val="11"/>
          <w:sz w:val="28"/>
          <w:szCs w:val="28"/>
        </w:rPr>
        <w:t>江汉区、</w:t>
      </w:r>
      <w:r w:rsidRPr="003D2E38">
        <w:rPr>
          <w:rFonts w:asciiTheme="minorEastAsia" w:hAnsiTheme="minorEastAsia"/>
          <w:kern w:val="11"/>
          <w:sz w:val="28"/>
          <w:szCs w:val="28"/>
        </w:rPr>
        <w:t>硚</w:t>
      </w:r>
      <w:r>
        <w:rPr>
          <w:rFonts w:ascii="仿宋_GB2312" w:eastAsia="仿宋_GB2312" w:hAnsi="宋体"/>
          <w:kern w:val="11"/>
          <w:sz w:val="28"/>
          <w:szCs w:val="28"/>
        </w:rPr>
        <w:t>口区、汉阳区、武昌区、青山区、洪山区、东西湖区、江夏区、</w:t>
      </w:r>
      <w:proofErr w:type="gramStart"/>
      <w:r>
        <w:rPr>
          <w:rFonts w:ascii="仿宋_GB2312" w:eastAsia="仿宋_GB2312" w:hAnsi="宋体"/>
          <w:kern w:val="11"/>
          <w:sz w:val="28"/>
          <w:szCs w:val="28"/>
        </w:rPr>
        <w:t>蔡</w:t>
      </w:r>
      <w:proofErr w:type="gramEnd"/>
      <w:r>
        <w:rPr>
          <w:rFonts w:ascii="仿宋_GB2312" w:eastAsia="仿宋_GB2312" w:hAnsi="宋体"/>
          <w:kern w:val="11"/>
          <w:sz w:val="28"/>
          <w:szCs w:val="28"/>
        </w:rPr>
        <w:t>甸区、黄陂区、新洲区、东湖风景区、东湖开发区、武汉经济开发区、</w:t>
      </w:r>
      <w:r w:rsidR="009B459C">
        <w:rPr>
          <w:rFonts w:ascii="仿宋_GB2312" w:eastAsia="仿宋_GB2312" w:hAnsi="宋体" w:hint="eastAsia"/>
          <w:kern w:val="11"/>
          <w:sz w:val="28"/>
          <w:szCs w:val="28"/>
        </w:rPr>
        <w:t>武汉</w:t>
      </w:r>
      <w:r>
        <w:rPr>
          <w:rFonts w:ascii="仿宋_GB2312" w:eastAsia="仿宋_GB2312" w:hAnsi="宋体"/>
          <w:kern w:val="11"/>
          <w:sz w:val="28"/>
          <w:szCs w:val="28"/>
        </w:rPr>
        <w:t>化工区。</w:t>
      </w:r>
    </w:p>
    <w:p w:rsidR="003D2E38" w:rsidRDefault="003D2E38" w:rsidP="004B3D6F">
      <w:pPr>
        <w:snapToGrid w:val="0"/>
        <w:spacing w:line="500" w:lineRule="exact"/>
        <w:ind w:firstLineChars="250" w:firstLine="700"/>
        <w:rPr>
          <w:rFonts w:ascii="仿宋_GB2312" w:eastAsia="仿宋_GB2312" w:hAnsi="宋体"/>
          <w:kern w:val="11"/>
          <w:sz w:val="28"/>
          <w:szCs w:val="28"/>
        </w:rPr>
        <w:pPrChange w:id="2" w:author="AAA" w:date="2017-06-27T17:26:00Z">
          <w:pPr>
            <w:snapToGrid w:val="0"/>
            <w:spacing w:line="520" w:lineRule="exact"/>
            <w:ind w:firstLineChars="250" w:firstLine="700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三、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/>
          <w:kern w:val="11"/>
          <w:sz w:val="28"/>
          <w:szCs w:val="28"/>
        </w:rPr>
        <w:t>毕业院校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”按</w:t>
      </w:r>
      <w:r>
        <w:rPr>
          <w:rFonts w:ascii="仿宋_GB2312" w:eastAsia="仿宋_GB2312" w:hAnsi="宋体"/>
          <w:kern w:val="11"/>
          <w:sz w:val="28"/>
          <w:szCs w:val="28"/>
        </w:rPr>
        <w:t>毕业证书上学校全称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填写</w:t>
      </w:r>
      <w:r>
        <w:rPr>
          <w:rFonts w:ascii="仿宋_GB2312" w:eastAsia="仿宋_GB2312" w:hAnsi="宋体"/>
          <w:kern w:val="11"/>
          <w:sz w:val="28"/>
          <w:szCs w:val="28"/>
        </w:rPr>
        <w:t>。</w:t>
      </w:r>
    </w:p>
    <w:p w:rsidR="003D2E38" w:rsidRDefault="003D2E38" w:rsidP="004B3D6F">
      <w:pPr>
        <w:snapToGrid w:val="0"/>
        <w:spacing w:line="500" w:lineRule="exact"/>
        <w:ind w:firstLineChars="250" w:firstLine="700"/>
        <w:rPr>
          <w:rFonts w:ascii="仿宋_GB2312" w:eastAsia="仿宋_GB2312" w:hAnsi="宋体"/>
          <w:kern w:val="11"/>
          <w:sz w:val="28"/>
          <w:szCs w:val="28"/>
        </w:rPr>
        <w:pPrChange w:id="3" w:author="AAA" w:date="2017-06-27T17:26:00Z">
          <w:pPr>
            <w:snapToGrid w:val="0"/>
            <w:spacing w:line="520" w:lineRule="exact"/>
            <w:ind w:firstLineChars="250" w:firstLine="700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四</w:t>
      </w:r>
      <w:r>
        <w:rPr>
          <w:rFonts w:ascii="仿宋_GB2312" w:eastAsia="仿宋_GB2312" w:hAnsi="宋体"/>
          <w:kern w:val="11"/>
          <w:sz w:val="28"/>
          <w:szCs w:val="28"/>
        </w:rPr>
        <w:t>、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/>
          <w:kern w:val="11"/>
          <w:sz w:val="28"/>
          <w:szCs w:val="28"/>
        </w:rPr>
        <w:t>学历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”</w:t>
      </w:r>
      <w:r>
        <w:rPr>
          <w:rFonts w:ascii="仿宋_GB2312" w:eastAsia="仿宋_GB2312" w:hAnsi="宋体"/>
          <w:kern w:val="11"/>
          <w:sz w:val="28"/>
          <w:szCs w:val="28"/>
        </w:rPr>
        <w:t>填写已获得的最高学历</w:t>
      </w:r>
      <w:r w:rsidR="00021CF4">
        <w:rPr>
          <w:rFonts w:ascii="仿宋_GB2312" w:eastAsia="仿宋_GB2312" w:hAnsi="宋体" w:hint="eastAsia"/>
          <w:kern w:val="11"/>
          <w:sz w:val="28"/>
          <w:szCs w:val="28"/>
        </w:rPr>
        <w:t>，</w:t>
      </w:r>
      <w:r w:rsidR="00021CF4">
        <w:rPr>
          <w:rFonts w:ascii="仿宋_GB2312" w:eastAsia="仿宋_GB2312" w:hAnsi="宋体"/>
          <w:kern w:val="11"/>
          <w:sz w:val="28"/>
          <w:szCs w:val="28"/>
        </w:rPr>
        <w:t>如</w:t>
      </w:r>
      <w:r w:rsidR="00021CF4">
        <w:rPr>
          <w:rFonts w:ascii="仿宋_GB2312" w:eastAsia="仿宋_GB2312" w:hAnsi="宋体" w:hint="eastAsia"/>
          <w:kern w:val="11"/>
          <w:sz w:val="28"/>
          <w:szCs w:val="28"/>
        </w:rPr>
        <w:t>：大专、</w:t>
      </w:r>
      <w:r w:rsidR="00021CF4">
        <w:rPr>
          <w:rFonts w:ascii="仿宋_GB2312" w:eastAsia="仿宋_GB2312" w:hAnsi="宋体"/>
          <w:kern w:val="11"/>
          <w:sz w:val="28"/>
          <w:szCs w:val="28"/>
        </w:rPr>
        <w:t>本科</w:t>
      </w:r>
      <w:r w:rsidR="00021CF4">
        <w:rPr>
          <w:rFonts w:ascii="仿宋_GB2312" w:eastAsia="仿宋_GB2312" w:hAnsi="宋体" w:hint="eastAsia"/>
          <w:kern w:val="11"/>
          <w:sz w:val="28"/>
          <w:szCs w:val="28"/>
        </w:rPr>
        <w:t>、</w:t>
      </w:r>
      <w:r w:rsidR="00A5513A">
        <w:rPr>
          <w:rFonts w:ascii="仿宋_GB2312" w:eastAsia="仿宋_GB2312" w:hAnsi="宋体"/>
          <w:kern w:val="11"/>
          <w:sz w:val="28"/>
          <w:szCs w:val="28"/>
        </w:rPr>
        <w:t>硕士</w:t>
      </w:r>
      <w:r w:rsidR="00021CF4">
        <w:rPr>
          <w:rFonts w:ascii="仿宋_GB2312" w:eastAsia="仿宋_GB2312" w:hAnsi="宋体"/>
          <w:kern w:val="11"/>
          <w:sz w:val="28"/>
          <w:szCs w:val="28"/>
        </w:rPr>
        <w:t>、</w:t>
      </w:r>
      <w:r w:rsidR="00021CF4">
        <w:rPr>
          <w:rFonts w:ascii="仿宋_GB2312" w:eastAsia="仿宋_GB2312" w:hAnsi="宋体" w:hint="eastAsia"/>
          <w:kern w:val="11"/>
          <w:sz w:val="28"/>
          <w:szCs w:val="28"/>
        </w:rPr>
        <w:t>博士</w:t>
      </w:r>
      <w:r>
        <w:rPr>
          <w:rFonts w:ascii="仿宋_GB2312" w:eastAsia="仿宋_GB2312" w:hAnsi="宋体"/>
          <w:kern w:val="11"/>
          <w:sz w:val="28"/>
          <w:szCs w:val="28"/>
        </w:rPr>
        <w:t>。</w:t>
      </w:r>
    </w:p>
    <w:p w:rsidR="003D2E38" w:rsidRDefault="003D2E38" w:rsidP="004B3D6F">
      <w:pPr>
        <w:snapToGrid w:val="0"/>
        <w:spacing w:line="500" w:lineRule="exact"/>
        <w:ind w:firstLineChars="250" w:firstLine="700"/>
        <w:rPr>
          <w:rFonts w:ascii="仿宋_GB2312" w:eastAsia="仿宋_GB2312" w:hAnsi="宋体"/>
          <w:kern w:val="11"/>
          <w:sz w:val="28"/>
          <w:szCs w:val="28"/>
        </w:rPr>
        <w:pPrChange w:id="4" w:author="AAA" w:date="2017-06-27T17:26:00Z">
          <w:pPr>
            <w:snapToGrid w:val="0"/>
            <w:spacing w:line="520" w:lineRule="exact"/>
            <w:ind w:firstLineChars="250" w:firstLine="700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五</w:t>
      </w:r>
      <w:r>
        <w:rPr>
          <w:rFonts w:ascii="仿宋_GB2312" w:eastAsia="仿宋_GB2312" w:hAnsi="宋体"/>
          <w:kern w:val="11"/>
          <w:sz w:val="28"/>
          <w:szCs w:val="28"/>
        </w:rPr>
        <w:t>、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/>
          <w:kern w:val="11"/>
          <w:sz w:val="28"/>
          <w:szCs w:val="28"/>
        </w:rPr>
        <w:t>学位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”</w:t>
      </w:r>
      <w:r>
        <w:rPr>
          <w:rFonts w:ascii="仿宋_GB2312" w:eastAsia="仿宋_GB2312" w:hAnsi="宋体"/>
          <w:kern w:val="11"/>
          <w:sz w:val="28"/>
          <w:szCs w:val="28"/>
        </w:rPr>
        <w:t>填写已获得的最高学位，</w:t>
      </w:r>
      <w:r w:rsidR="00021CF4">
        <w:rPr>
          <w:rFonts w:ascii="仿宋_GB2312" w:eastAsia="仿宋_GB2312" w:hAnsi="宋体" w:hint="eastAsia"/>
          <w:kern w:val="11"/>
          <w:sz w:val="28"/>
          <w:szCs w:val="28"/>
        </w:rPr>
        <w:t>如</w:t>
      </w:r>
      <w:r w:rsidR="00021CF4">
        <w:rPr>
          <w:rFonts w:ascii="仿宋_GB2312" w:eastAsia="仿宋_GB2312" w:hAnsi="宋体"/>
          <w:kern w:val="11"/>
          <w:sz w:val="28"/>
          <w:szCs w:val="28"/>
        </w:rPr>
        <w:t>：</w:t>
      </w:r>
      <w:r w:rsidR="00A5513A">
        <w:rPr>
          <w:rFonts w:ascii="仿宋_GB2312" w:eastAsia="仿宋_GB2312" w:hAnsi="宋体"/>
          <w:kern w:val="11"/>
          <w:sz w:val="28"/>
          <w:szCs w:val="28"/>
        </w:rPr>
        <w:t>学士、硕士、博士</w:t>
      </w:r>
      <w:r w:rsidR="00021CF4">
        <w:rPr>
          <w:rFonts w:ascii="仿宋_GB2312" w:eastAsia="仿宋_GB2312" w:hAnsi="宋体" w:hint="eastAsia"/>
          <w:kern w:val="11"/>
          <w:sz w:val="28"/>
          <w:szCs w:val="28"/>
        </w:rPr>
        <w:t>。</w:t>
      </w:r>
      <w:r>
        <w:rPr>
          <w:rFonts w:ascii="仿宋_GB2312" w:eastAsia="仿宋_GB2312" w:hAnsi="宋体"/>
          <w:kern w:val="11"/>
          <w:sz w:val="28"/>
          <w:szCs w:val="28"/>
        </w:rPr>
        <w:t>若未取得学位，可不填写。</w:t>
      </w:r>
    </w:p>
    <w:p w:rsidR="00021CF4" w:rsidRPr="003D2E38" w:rsidRDefault="00021CF4" w:rsidP="004B3D6F">
      <w:pPr>
        <w:snapToGrid w:val="0"/>
        <w:spacing w:line="500" w:lineRule="exact"/>
        <w:ind w:firstLineChars="250" w:firstLine="700"/>
        <w:rPr>
          <w:rFonts w:ascii="仿宋_GB2312" w:eastAsia="仿宋_GB2312" w:hAnsi="宋体"/>
          <w:kern w:val="11"/>
          <w:sz w:val="28"/>
          <w:szCs w:val="28"/>
        </w:rPr>
        <w:pPrChange w:id="5" w:author="AAA" w:date="2017-06-27T17:26:00Z">
          <w:pPr>
            <w:snapToGrid w:val="0"/>
            <w:spacing w:line="520" w:lineRule="exact"/>
            <w:ind w:firstLineChars="250" w:firstLine="700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六、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/>
          <w:kern w:val="11"/>
          <w:sz w:val="28"/>
          <w:szCs w:val="28"/>
        </w:rPr>
        <w:t>毕业证号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”</w:t>
      </w:r>
      <w:r>
        <w:rPr>
          <w:rFonts w:ascii="仿宋_GB2312" w:eastAsia="仿宋_GB2312" w:hAnsi="宋体"/>
          <w:kern w:val="11"/>
          <w:sz w:val="28"/>
          <w:szCs w:val="28"/>
        </w:rPr>
        <w:t>和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/>
          <w:kern w:val="11"/>
          <w:sz w:val="28"/>
          <w:szCs w:val="28"/>
        </w:rPr>
        <w:t>学位证号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”按</w:t>
      </w:r>
      <w:r>
        <w:rPr>
          <w:rFonts w:ascii="仿宋_GB2312" w:eastAsia="仿宋_GB2312" w:hAnsi="宋体"/>
          <w:kern w:val="11"/>
          <w:sz w:val="28"/>
          <w:szCs w:val="28"/>
        </w:rPr>
        <w:t>相应证书上的编号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填写</w:t>
      </w:r>
      <w:r>
        <w:rPr>
          <w:rFonts w:ascii="仿宋_GB2312" w:eastAsia="仿宋_GB2312" w:hAnsi="宋体"/>
          <w:kern w:val="11"/>
          <w:sz w:val="28"/>
          <w:szCs w:val="28"/>
        </w:rPr>
        <w:t>。</w:t>
      </w:r>
    </w:p>
    <w:p w:rsidR="00460FC0" w:rsidRDefault="00021CF4" w:rsidP="004B3D6F">
      <w:pPr>
        <w:snapToGrid w:val="0"/>
        <w:spacing w:line="500" w:lineRule="exact"/>
        <w:ind w:firstLineChars="249" w:firstLine="697"/>
        <w:rPr>
          <w:rFonts w:ascii="仿宋_GB2312" w:eastAsia="仿宋_GB2312" w:hAnsi="宋体"/>
          <w:kern w:val="11"/>
          <w:sz w:val="28"/>
          <w:szCs w:val="28"/>
        </w:rPr>
        <w:pPrChange w:id="6" w:author="AAA" w:date="2017-06-27T17:26:00Z">
          <w:pPr>
            <w:snapToGrid w:val="0"/>
            <w:spacing w:line="520" w:lineRule="exact"/>
            <w:ind w:firstLineChars="249" w:firstLine="697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七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、</w:t>
      </w:r>
      <w:r w:rsidR="00460FC0">
        <w:rPr>
          <w:rFonts w:ascii="仿宋_GB2312" w:eastAsia="仿宋_GB2312" w:hAnsi="宋体"/>
          <w:kern w:val="11"/>
          <w:sz w:val="28"/>
          <w:szCs w:val="28"/>
        </w:rPr>
        <w:t>专业类别：哲学、经济学、法学、教育学、文学、历史学、理学、工学、农学、医学、军事学、管理学、艺术学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。</w:t>
      </w:r>
    </w:p>
    <w:p w:rsidR="00460FC0" w:rsidRDefault="00021CF4" w:rsidP="004B3D6F">
      <w:pPr>
        <w:snapToGrid w:val="0"/>
        <w:spacing w:line="500" w:lineRule="exact"/>
        <w:ind w:firstLineChars="249" w:firstLine="697"/>
        <w:rPr>
          <w:rFonts w:ascii="仿宋_GB2312" w:eastAsia="仿宋_GB2312" w:hAnsi="宋体"/>
          <w:kern w:val="11"/>
          <w:sz w:val="28"/>
          <w:szCs w:val="28"/>
        </w:rPr>
        <w:pPrChange w:id="7" w:author="AAA" w:date="2017-06-27T17:26:00Z">
          <w:pPr>
            <w:snapToGrid w:val="0"/>
            <w:spacing w:line="520" w:lineRule="exact"/>
            <w:ind w:firstLineChars="249" w:firstLine="697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八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、</w:t>
      </w:r>
      <w:r>
        <w:rPr>
          <w:rFonts w:ascii="仿宋_GB2312" w:eastAsia="仿宋_GB2312" w:hAnsi="宋体"/>
          <w:kern w:val="11"/>
          <w:sz w:val="28"/>
          <w:szCs w:val="28"/>
        </w:rPr>
        <w:t>就业或创业</w:t>
      </w:r>
      <w:r w:rsidR="00A5513A">
        <w:rPr>
          <w:rFonts w:ascii="仿宋_GB2312" w:eastAsia="仿宋_GB2312" w:hAnsi="宋体" w:hint="eastAsia"/>
          <w:kern w:val="11"/>
          <w:sz w:val="28"/>
          <w:szCs w:val="28"/>
        </w:rPr>
        <w:t>信息栏</w:t>
      </w:r>
      <w:r w:rsidR="00A5513A">
        <w:rPr>
          <w:rFonts w:ascii="仿宋_GB2312" w:eastAsia="仿宋_GB2312" w:hAnsi="宋体"/>
          <w:kern w:val="11"/>
          <w:sz w:val="28"/>
          <w:szCs w:val="28"/>
        </w:rPr>
        <w:t>中</w:t>
      </w:r>
      <w:r w:rsidR="00A5513A">
        <w:rPr>
          <w:rFonts w:ascii="仿宋_GB2312" w:eastAsia="仿宋_GB2312" w:hAnsi="宋体"/>
          <w:kern w:val="11"/>
          <w:sz w:val="28"/>
          <w:szCs w:val="28"/>
        </w:rPr>
        <w:t>“</w:t>
      </w:r>
      <w:r w:rsidR="00460FC0">
        <w:rPr>
          <w:rFonts w:ascii="仿宋_GB2312" w:eastAsia="仿宋_GB2312" w:hAnsi="宋体"/>
          <w:kern w:val="11"/>
          <w:sz w:val="28"/>
          <w:szCs w:val="28"/>
        </w:rPr>
        <w:t>行业类别</w:t>
      </w:r>
      <w:r w:rsidR="00A5513A">
        <w:rPr>
          <w:rFonts w:ascii="仿宋_GB2312" w:eastAsia="仿宋_GB2312" w:hAnsi="宋体"/>
          <w:kern w:val="11"/>
          <w:sz w:val="28"/>
          <w:szCs w:val="28"/>
        </w:rPr>
        <w:t>”</w:t>
      </w:r>
      <w:r w:rsidR="00460FC0">
        <w:rPr>
          <w:rFonts w:ascii="仿宋_GB2312" w:eastAsia="仿宋_GB2312" w:hAnsi="宋体"/>
          <w:kern w:val="11"/>
          <w:sz w:val="28"/>
          <w:szCs w:val="28"/>
        </w:rPr>
        <w:t>：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1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计算机、互联网、通信、电子；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2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会计、金融、银行、保险；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3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贸易、消费、制造、运营；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4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制药、医疗；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5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广告、媒体；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6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房地产、建筑；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7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专业服务、教育、培训；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8</w:t>
      </w:r>
      <w:r>
        <w:rPr>
          <w:rFonts w:ascii="仿宋_GB2312" w:eastAsia="仿宋_GB2312" w:hAnsi="宋体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服务</w:t>
      </w:r>
      <w:r>
        <w:rPr>
          <w:rFonts w:ascii="仿宋_GB2312" w:eastAsia="仿宋_GB2312" w:hAnsi="宋体" w:hint="eastAsia"/>
          <w:kern w:val="11"/>
          <w:sz w:val="28"/>
          <w:szCs w:val="28"/>
        </w:rPr>
        <w:t>业</w:t>
      </w:r>
      <w:r w:rsidR="00460FC0">
        <w:rPr>
          <w:rFonts w:ascii="仿宋_GB2312" w:eastAsia="仿宋_GB2312" w:hAnsi="宋体"/>
          <w:kern w:val="11"/>
          <w:sz w:val="28"/>
          <w:szCs w:val="28"/>
        </w:rPr>
        <w:t>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9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物流、运输；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10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能源</w:t>
      </w:r>
      <w:r w:rsidR="00460FC0">
        <w:rPr>
          <w:rFonts w:ascii="仿宋_GB2312" w:eastAsia="仿宋_GB2312" w:hAnsi="宋体"/>
          <w:kern w:val="11"/>
          <w:sz w:val="28"/>
          <w:szCs w:val="28"/>
        </w:rPr>
        <w:t>、原材料；</w:t>
      </w:r>
      <w:r w:rsidR="00460FC0">
        <w:rPr>
          <w:rFonts w:ascii="仿宋_GB2312" w:eastAsia="仿宋_GB2312" w:hAnsi="宋体" w:hint="eastAsia"/>
          <w:kern w:val="11"/>
          <w:sz w:val="28"/>
          <w:szCs w:val="28"/>
        </w:rPr>
        <w:t>11</w:t>
      </w:r>
      <w:r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60FC0">
        <w:rPr>
          <w:rFonts w:ascii="仿宋_GB2312" w:eastAsia="仿宋_GB2312" w:hAnsi="宋体"/>
          <w:kern w:val="11"/>
          <w:sz w:val="28"/>
          <w:szCs w:val="28"/>
        </w:rPr>
        <w:t>政府</w:t>
      </w:r>
      <w:r w:rsidR="00737AB8">
        <w:rPr>
          <w:rFonts w:ascii="仿宋_GB2312" w:eastAsia="仿宋_GB2312" w:hAnsi="宋体" w:hint="eastAsia"/>
          <w:kern w:val="11"/>
          <w:sz w:val="28"/>
          <w:szCs w:val="28"/>
        </w:rPr>
        <w:t>、</w:t>
      </w:r>
      <w:r w:rsidR="00737AB8">
        <w:rPr>
          <w:rFonts w:ascii="仿宋_GB2312" w:eastAsia="仿宋_GB2312" w:hAnsi="宋体"/>
          <w:kern w:val="11"/>
          <w:sz w:val="28"/>
          <w:szCs w:val="28"/>
        </w:rPr>
        <w:t>非盈利机构</w:t>
      </w:r>
      <w:r>
        <w:rPr>
          <w:rFonts w:ascii="仿宋_GB2312" w:eastAsia="仿宋_GB2312" w:hAnsi="宋体" w:hint="eastAsia"/>
          <w:kern w:val="11"/>
          <w:sz w:val="28"/>
          <w:szCs w:val="28"/>
        </w:rPr>
        <w:t>；12.</w:t>
      </w:r>
      <w:r w:rsidR="00737AB8">
        <w:rPr>
          <w:rFonts w:ascii="仿宋_GB2312" w:eastAsia="仿宋_GB2312" w:hAnsi="宋体"/>
          <w:kern w:val="11"/>
          <w:sz w:val="28"/>
          <w:szCs w:val="28"/>
        </w:rPr>
        <w:t>其他</w:t>
      </w:r>
      <w:r w:rsidR="004C4D04">
        <w:rPr>
          <w:rFonts w:ascii="仿宋_GB2312" w:eastAsia="仿宋_GB2312" w:hAnsi="宋体" w:hint="eastAsia"/>
          <w:kern w:val="11"/>
          <w:sz w:val="28"/>
          <w:szCs w:val="28"/>
        </w:rPr>
        <w:t>。</w:t>
      </w:r>
    </w:p>
    <w:p w:rsidR="003A775E" w:rsidRPr="00065A05" w:rsidRDefault="003A775E" w:rsidP="004B3D6F">
      <w:pPr>
        <w:snapToGrid w:val="0"/>
        <w:spacing w:line="500" w:lineRule="exact"/>
        <w:ind w:firstLineChars="249" w:firstLine="697"/>
        <w:rPr>
          <w:rFonts w:ascii="仿宋_GB2312" w:eastAsia="仿宋_GB2312" w:hAnsi="宋体"/>
          <w:kern w:val="11"/>
          <w:sz w:val="28"/>
          <w:szCs w:val="28"/>
        </w:rPr>
        <w:pPrChange w:id="8" w:author="AAA" w:date="2017-06-27T17:26:00Z">
          <w:pPr>
            <w:snapToGrid w:val="0"/>
            <w:spacing w:line="520" w:lineRule="exact"/>
            <w:ind w:firstLineChars="249" w:firstLine="697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九、</w:t>
      </w:r>
      <w:r>
        <w:rPr>
          <w:rFonts w:ascii="仿宋_GB2312" w:eastAsia="仿宋_GB2312" w:hAnsi="宋体"/>
          <w:kern w:val="11"/>
          <w:sz w:val="28"/>
          <w:szCs w:val="28"/>
        </w:rPr>
        <w:t>与申请人关系：未婚、离异或丧偶</w:t>
      </w:r>
      <w:r>
        <w:rPr>
          <w:rFonts w:ascii="仿宋_GB2312" w:eastAsia="仿宋_GB2312" w:hAnsi="宋体" w:hint="eastAsia"/>
          <w:kern w:val="11"/>
          <w:sz w:val="28"/>
          <w:szCs w:val="28"/>
        </w:rPr>
        <w:t>的</w:t>
      </w:r>
      <w:r>
        <w:rPr>
          <w:rFonts w:ascii="仿宋_GB2312" w:eastAsia="仿宋_GB2312" w:hAnsi="宋体"/>
          <w:kern w:val="11"/>
          <w:sz w:val="28"/>
          <w:szCs w:val="28"/>
        </w:rPr>
        <w:t>申请人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，在</w:t>
      </w:r>
      <w:r w:rsidR="001F3A68">
        <w:rPr>
          <w:rFonts w:ascii="仿宋_GB2312" w:eastAsia="仿宋_GB2312" w:hAnsi="宋体"/>
          <w:kern w:val="11"/>
          <w:sz w:val="28"/>
          <w:szCs w:val="28"/>
        </w:rPr>
        <w:t>“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与</w:t>
      </w:r>
      <w:r w:rsidR="001F3A68">
        <w:rPr>
          <w:rFonts w:ascii="仿宋_GB2312" w:eastAsia="仿宋_GB2312" w:hAnsi="宋体"/>
          <w:kern w:val="11"/>
          <w:sz w:val="28"/>
          <w:szCs w:val="28"/>
        </w:rPr>
        <w:t>申请人关系</w:t>
      </w:r>
      <w:r w:rsidR="001F3A68">
        <w:rPr>
          <w:rFonts w:ascii="仿宋_GB2312" w:eastAsia="仿宋_GB2312" w:hAnsi="宋体"/>
          <w:kern w:val="11"/>
          <w:sz w:val="28"/>
          <w:szCs w:val="28"/>
        </w:rPr>
        <w:t>”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中</w:t>
      </w:r>
      <w:r>
        <w:rPr>
          <w:rFonts w:ascii="仿宋_GB2312" w:eastAsia="仿宋_GB2312" w:hAnsi="宋体"/>
          <w:kern w:val="11"/>
          <w:sz w:val="28"/>
          <w:szCs w:val="28"/>
        </w:rPr>
        <w:t>填写父母信息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；对于</w:t>
      </w:r>
      <w:r>
        <w:rPr>
          <w:rFonts w:ascii="仿宋_GB2312" w:eastAsia="仿宋_GB2312" w:hAnsi="宋体"/>
          <w:kern w:val="11"/>
          <w:sz w:val="28"/>
          <w:szCs w:val="28"/>
        </w:rPr>
        <w:t>已婚</w:t>
      </w:r>
      <w:r>
        <w:rPr>
          <w:rFonts w:ascii="仿宋_GB2312" w:eastAsia="仿宋_GB2312" w:hAnsi="宋体" w:hint="eastAsia"/>
          <w:kern w:val="11"/>
          <w:sz w:val="28"/>
          <w:szCs w:val="28"/>
        </w:rPr>
        <w:t>申请人</w:t>
      </w:r>
      <w:r w:rsidR="004C2705">
        <w:rPr>
          <w:rFonts w:ascii="仿宋_GB2312" w:eastAsia="仿宋_GB2312" w:hAnsi="宋体" w:hint="eastAsia"/>
          <w:kern w:val="11"/>
          <w:sz w:val="28"/>
          <w:szCs w:val="28"/>
        </w:rPr>
        <w:t>，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在</w:t>
      </w:r>
      <w:r w:rsidR="001F3A68">
        <w:rPr>
          <w:rFonts w:ascii="仿宋_GB2312" w:eastAsia="仿宋_GB2312" w:hAnsi="宋体"/>
          <w:kern w:val="11"/>
          <w:sz w:val="28"/>
          <w:szCs w:val="28"/>
        </w:rPr>
        <w:t>“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与</w:t>
      </w:r>
      <w:r w:rsidR="001F3A68">
        <w:rPr>
          <w:rFonts w:ascii="仿宋_GB2312" w:eastAsia="仿宋_GB2312" w:hAnsi="宋体"/>
          <w:kern w:val="11"/>
          <w:sz w:val="28"/>
          <w:szCs w:val="28"/>
        </w:rPr>
        <w:t>申请人关系</w:t>
      </w:r>
      <w:r w:rsidR="001F3A68">
        <w:rPr>
          <w:rFonts w:ascii="仿宋_GB2312" w:eastAsia="仿宋_GB2312" w:hAnsi="宋体"/>
          <w:kern w:val="11"/>
          <w:sz w:val="28"/>
          <w:szCs w:val="28"/>
        </w:rPr>
        <w:t>”</w:t>
      </w:r>
      <w:r w:rsidR="001F3A68">
        <w:rPr>
          <w:rFonts w:ascii="仿宋_GB2312" w:eastAsia="仿宋_GB2312" w:hAnsi="宋体" w:hint="eastAsia"/>
          <w:kern w:val="11"/>
          <w:sz w:val="28"/>
          <w:szCs w:val="28"/>
        </w:rPr>
        <w:t>中</w:t>
      </w:r>
      <w:r>
        <w:rPr>
          <w:rFonts w:ascii="仿宋_GB2312" w:eastAsia="仿宋_GB2312" w:hAnsi="宋体"/>
          <w:kern w:val="11"/>
          <w:sz w:val="28"/>
          <w:szCs w:val="28"/>
        </w:rPr>
        <w:t>填写</w:t>
      </w:r>
      <w:r>
        <w:rPr>
          <w:rFonts w:ascii="仿宋_GB2312" w:eastAsia="仿宋_GB2312" w:hAnsi="宋体" w:hint="eastAsia"/>
          <w:kern w:val="11"/>
          <w:sz w:val="28"/>
          <w:szCs w:val="28"/>
        </w:rPr>
        <w:t>配偶</w:t>
      </w:r>
      <w:r>
        <w:rPr>
          <w:rFonts w:ascii="仿宋_GB2312" w:eastAsia="仿宋_GB2312" w:hAnsi="宋体"/>
          <w:kern w:val="11"/>
          <w:sz w:val="28"/>
          <w:szCs w:val="28"/>
        </w:rPr>
        <w:t>信息。</w:t>
      </w:r>
    </w:p>
    <w:p w:rsidR="004C2705" w:rsidRDefault="003A775E" w:rsidP="004B3D6F">
      <w:pPr>
        <w:snapToGrid w:val="0"/>
        <w:spacing w:line="500" w:lineRule="exact"/>
        <w:ind w:firstLineChars="249" w:firstLine="697"/>
        <w:rPr>
          <w:rFonts w:ascii="仿宋_GB2312" w:eastAsia="仿宋_GB2312" w:hAnsi="宋体"/>
          <w:kern w:val="11"/>
          <w:sz w:val="28"/>
          <w:szCs w:val="28"/>
        </w:rPr>
        <w:pPrChange w:id="9" w:author="AAA" w:date="2017-06-27T17:26:00Z">
          <w:pPr>
            <w:snapToGrid w:val="0"/>
            <w:spacing w:line="520" w:lineRule="exact"/>
            <w:ind w:firstLineChars="249" w:firstLine="697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十</w:t>
      </w:r>
      <w:r w:rsidR="00593658">
        <w:rPr>
          <w:rFonts w:ascii="仿宋_GB2312" w:eastAsia="仿宋_GB2312" w:hAnsi="宋体" w:hint="eastAsia"/>
          <w:kern w:val="11"/>
          <w:sz w:val="28"/>
          <w:szCs w:val="28"/>
        </w:rPr>
        <w:t>、</w:t>
      </w:r>
      <w:r w:rsidR="004C2705">
        <w:rPr>
          <w:rFonts w:ascii="仿宋_GB2312" w:eastAsia="仿宋_GB2312" w:hAnsi="宋体" w:hint="eastAsia"/>
          <w:kern w:val="11"/>
          <w:sz w:val="28"/>
          <w:szCs w:val="28"/>
        </w:rPr>
        <w:t>“</w:t>
      </w:r>
      <w:r>
        <w:rPr>
          <w:rFonts w:ascii="仿宋_GB2312" w:eastAsia="仿宋_GB2312" w:hAnsi="宋体" w:hint="eastAsia"/>
          <w:kern w:val="11"/>
          <w:sz w:val="28"/>
          <w:szCs w:val="28"/>
        </w:rPr>
        <w:t>公有</w:t>
      </w:r>
      <w:r>
        <w:rPr>
          <w:rFonts w:ascii="仿宋_GB2312" w:eastAsia="仿宋_GB2312" w:hAnsi="宋体"/>
          <w:kern w:val="11"/>
          <w:sz w:val="28"/>
          <w:szCs w:val="28"/>
        </w:rPr>
        <w:t>住房</w:t>
      </w:r>
      <w:r w:rsidR="004C2705">
        <w:rPr>
          <w:rFonts w:ascii="仿宋_GB2312" w:eastAsia="仿宋_GB2312" w:hAnsi="宋体" w:hint="eastAsia"/>
          <w:kern w:val="11"/>
          <w:sz w:val="28"/>
          <w:szCs w:val="28"/>
        </w:rPr>
        <w:t>”</w:t>
      </w:r>
      <w:r>
        <w:rPr>
          <w:rFonts w:ascii="仿宋_GB2312" w:eastAsia="仿宋_GB2312" w:hAnsi="宋体" w:hint="eastAsia"/>
          <w:kern w:val="11"/>
          <w:sz w:val="28"/>
          <w:szCs w:val="28"/>
        </w:rPr>
        <w:t>包括政府直管</w:t>
      </w:r>
      <w:r>
        <w:rPr>
          <w:rFonts w:ascii="仿宋_GB2312" w:eastAsia="仿宋_GB2312" w:hAnsi="宋体"/>
          <w:kern w:val="11"/>
          <w:sz w:val="28"/>
          <w:szCs w:val="28"/>
        </w:rPr>
        <w:t>公房、单位自管公房</w:t>
      </w:r>
      <w:r w:rsidR="00593658">
        <w:rPr>
          <w:rFonts w:ascii="仿宋_GB2312" w:eastAsia="仿宋_GB2312" w:hAnsi="宋体" w:hint="eastAsia"/>
          <w:kern w:val="11"/>
          <w:sz w:val="28"/>
          <w:szCs w:val="28"/>
        </w:rPr>
        <w:t>。</w:t>
      </w:r>
    </w:p>
    <w:p w:rsidR="004C4D04" w:rsidRDefault="003A775E" w:rsidP="004B3D6F">
      <w:pPr>
        <w:snapToGrid w:val="0"/>
        <w:spacing w:line="500" w:lineRule="exact"/>
        <w:ind w:firstLineChars="249" w:firstLine="697"/>
        <w:rPr>
          <w:rFonts w:ascii="仿宋_GB2312" w:eastAsia="仿宋_GB2312" w:hAnsi="宋体"/>
          <w:kern w:val="11"/>
          <w:sz w:val="28"/>
          <w:szCs w:val="28"/>
        </w:rPr>
        <w:pPrChange w:id="10" w:author="AAA" w:date="2017-06-27T17:26:00Z">
          <w:pPr>
            <w:snapToGrid w:val="0"/>
            <w:spacing w:line="520" w:lineRule="exact"/>
            <w:ind w:firstLineChars="249" w:firstLine="697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十一</w:t>
      </w:r>
      <w:r w:rsidR="004C4D04">
        <w:rPr>
          <w:rFonts w:ascii="仿宋_GB2312" w:eastAsia="仿宋_GB2312" w:hAnsi="宋体"/>
          <w:kern w:val="11"/>
          <w:sz w:val="28"/>
          <w:szCs w:val="28"/>
        </w:rPr>
        <w:t>、</w:t>
      </w:r>
      <w:r w:rsidR="004C4D04">
        <w:rPr>
          <w:rFonts w:ascii="仿宋_GB2312" w:eastAsia="仿宋_GB2312" w:hAnsi="宋体" w:hint="eastAsia"/>
          <w:kern w:val="11"/>
          <w:sz w:val="28"/>
          <w:szCs w:val="28"/>
        </w:rPr>
        <w:t>申请人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需提供的证明材料：1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申请人身份证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原件及</w:t>
      </w:r>
      <w:r w:rsidR="00717F33">
        <w:rPr>
          <w:rFonts w:ascii="仿宋_GB2312" w:eastAsia="仿宋_GB2312" w:hAnsi="宋体"/>
          <w:kern w:val="11"/>
          <w:sz w:val="28"/>
          <w:szCs w:val="28"/>
        </w:rPr>
        <w:t>复印件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；2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家庭成员身份证明（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单身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申请人提供父母身份证</w:t>
      </w:r>
      <w:del w:id="11" w:author="AAA" w:date="2017-06-27T17:15:00Z">
        <w:r w:rsidR="00717F33" w:rsidDel="001C487F">
          <w:rPr>
            <w:rFonts w:ascii="仿宋_GB2312" w:eastAsia="仿宋_GB2312" w:hAnsi="宋体" w:hint="eastAsia"/>
            <w:kern w:val="11"/>
            <w:sz w:val="28"/>
            <w:szCs w:val="28"/>
          </w:rPr>
          <w:delText>原件</w:delText>
        </w:r>
        <w:r w:rsidR="00717F33" w:rsidDel="001C487F">
          <w:rPr>
            <w:rFonts w:ascii="仿宋_GB2312" w:eastAsia="仿宋_GB2312" w:hAnsi="宋体"/>
            <w:kern w:val="11"/>
            <w:sz w:val="28"/>
            <w:szCs w:val="28"/>
          </w:rPr>
          <w:delText>及</w:delText>
        </w:r>
      </w:del>
      <w:r w:rsidR="00717F33">
        <w:rPr>
          <w:rFonts w:ascii="仿宋_GB2312" w:eastAsia="仿宋_GB2312" w:hAnsi="宋体"/>
          <w:kern w:val="11"/>
          <w:sz w:val="28"/>
          <w:szCs w:val="28"/>
        </w:rPr>
        <w:t>复印件</w:t>
      </w:r>
      <w:ins w:id="12" w:author="AAA" w:date="2017-06-27T17:24:00Z">
        <w:r w:rsidR="00FB3B6F">
          <w:rPr>
            <w:rFonts w:ascii="仿宋_GB2312" w:eastAsia="仿宋_GB2312" w:hAnsi="宋体" w:hint="eastAsia"/>
            <w:kern w:val="11"/>
            <w:sz w:val="28"/>
            <w:szCs w:val="28"/>
          </w:rPr>
          <w:t>并</w:t>
        </w:r>
      </w:ins>
      <w:ins w:id="13" w:author="AAA" w:date="2017-06-27T17:25:00Z">
        <w:r w:rsidR="00FB3B6F">
          <w:rPr>
            <w:rFonts w:ascii="仿宋_GB2312" w:eastAsia="仿宋_GB2312" w:hAnsi="宋体" w:hint="eastAsia"/>
            <w:kern w:val="11"/>
            <w:sz w:val="28"/>
            <w:szCs w:val="28"/>
          </w:rPr>
          <w:t>具结承诺</w:t>
        </w:r>
      </w:ins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，</w:t>
      </w:r>
      <w:r w:rsidR="001D7F2A" w:rsidRPr="004C4D04">
        <w:rPr>
          <w:rFonts w:ascii="仿宋_GB2312" w:eastAsia="仿宋_GB2312" w:hAnsi="宋体" w:hint="eastAsia"/>
          <w:kern w:val="11"/>
          <w:sz w:val="28"/>
          <w:szCs w:val="28"/>
        </w:rPr>
        <w:t>已婚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申请人提供配偶及子女身份证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原件</w:t>
      </w:r>
      <w:r w:rsidR="00717F33">
        <w:rPr>
          <w:rFonts w:ascii="仿宋_GB2312" w:eastAsia="仿宋_GB2312" w:hAnsi="宋体"/>
          <w:kern w:val="11"/>
          <w:sz w:val="28"/>
          <w:szCs w:val="28"/>
        </w:rPr>
        <w:t>及复印件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）</w:t>
      </w:r>
      <w:r w:rsidR="004C4D04">
        <w:rPr>
          <w:rFonts w:ascii="仿宋_GB2312" w:eastAsia="仿宋_GB2312" w:hAnsi="宋体" w:hint="eastAsia"/>
          <w:kern w:val="11"/>
          <w:sz w:val="28"/>
          <w:szCs w:val="28"/>
        </w:rPr>
        <w:t>；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3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申请人学历、学位证书；4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.属于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创业人员的须提供营业执照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或</w:t>
      </w:r>
      <w:r w:rsidR="00717F33">
        <w:rPr>
          <w:rFonts w:ascii="仿宋_GB2312" w:eastAsia="仿宋_GB2312" w:hAnsi="宋体"/>
          <w:kern w:val="11"/>
          <w:sz w:val="28"/>
          <w:szCs w:val="28"/>
        </w:rPr>
        <w:t>其他形式创业</w:t>
      </w:r>
      <w:r w:rsidR="009B459C">
        <w:rPr>
          <w:rFonts w:ascii="仿宋_GB2312" w:eastAsia="仿宋_GB2312" w:hAnsi="宋体" w:hint="eastAsia"/>
          <w:kern w:val="11"/>
          <w:sz w:val="28"/>
          <w:szCs w:val="28"/>
        </w:rPr>
        <w:t>证明材料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；5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属于就业人员须提供就业合同或其他形式就业证明；6</w:t>
      </w:r>
      <w:r w:rsidR="00717F33">
        <w:rPr>
          <w:rFonts w:ascii="仿宋_GB2312" w:eastAsia="仿宋_GB2312" w:hAnsi="宋体" w:hint="eastAsia"/>
          <w:kern w:val="11"/>
          <w:sz w:val="28"/>
          <w:szCs w:val="28"/>
        </w:rPr>
        <w:t>.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婚姻证明（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已婚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申请人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提供</w:t>
      </w:r>
      <w:r w:rsidR="001D7F2A">
        <w:rPr>
          <w:rFonts w:ascii="仿宋_GB2312" w:eastAsia="仿宋_GB2312" w:hAnsi="宋体"/>
          <w:kern w:val="11"/>
          <w:sz w:val="28"/>
          <w:szCs w:val="28"/>
        </w:rPr>
        <w:t>结婚证原件及复印件，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单身</w:t>
      </w:r>
      <w:r w:rsidR="001D7F2A">
        <w:rPr>
          <w:rFonts w:ascii="仿宋_GB2312" w:eastAsia="仿宋_GB2312" w:hAnsi="宋体"/>
          <w:kern w:val="11"/>
          <w:sz w:val="28"/>
          <w:szCs w:val="28"/>
        </w:rPr>
        <w:t>申请人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提供</w:t>
      </w:r>
      <w:r w:rsidR="001D7F2A">
        <w:rPr>
          <w:rFonts w:ascii="仿宋_GB2312" w:eastAsia="仿宋_GB2312" w:hAnsi="宋体" w:hint="eastAsia"/>
          <w:kern w:val="11"/>
          <w:sz w:val="28"/>
          <w:szCs w:val="28"/>
        </w:rPr>
        <w:t>婚姻</w:t>
      </w:r>
      <w:r w:rsidR="001D7F2A">
        <w:rPr>
          <w:rFonts w:ascii="仿宋_GB2312" w:eastAsia="仿宋_GB2312" w:hAnsi="宋体"/>
          <w:kern w:val="11"/>
          <w:sz w:val="28"/>
          <w:szCs w:val="28"/>
        </w:rPr>
        <w:t>状况</w:t>
      </w:r>
      <w:r w:rsidR="004C4D04" w:rsidRPr="004C4D04">
        <w:rPr>
          <w:rFonts w:ascii="仿宋_GB2312" w:eastAsia="仿宋_GB2312" w:hAnsi="宋体" w:hint="eastAsia"/>
          <w:kern w:val="11"/>
          <w:sz w:val="28"/>
          <w:szCs w:val="28"/>
        </w:rPr>
        <w:t>具结书）。</w:t>
      </w:r>
    </w:p>
    <w:p w:rsidR="004C2705" w:rsidRPr="004C4D04" w:rsidRDefault="004C2705" w:rsidP="004B3D6F">
      <w:pPr>
        <w:snapToGrid w:val="0"/>
        <w:spacing w:line="500" w:lineRule="exact"/>
        <w:ind w:firstLineChars="249" w:firstLine="697"/>
        <w:rPr>
          <w:rFonts w:ascii="仿宋_GB2312" w:eastAsia="仿宋_GB2312" w:hAnsi="宋体"/>
          <w:kern w:val="11"/>
          <w:sz w:val="28"/>
          <w:szCs w:val="28"/>
        </w:rPr>
        <w:pPrChange w:id="14" w:author="AAA" w:date="2017-06-27T17:26:00Z">
          <w:pPr>
            <w:snapToGrid w:val="0"/>
            <w:spacing w:line="520" w:lineRule="exact"/>
            <w:ind w:firstLineChars="249" w:firstLine="697"/>
          </w:pPr>
        </w:pPrChange>
      </w:pPr>
      <w:r>
        <w:rPr>
          <w:rFonts w:ascii="仿宋_GB2312" w:eastAsia="仿宋_GB2312" w:hAnsi="宋体" w:hint="eastAsia"/>
          <w:kern w:val="11"/>
          <w:sz w:val="28"/>
          <w:szCs w:val="28"/>
        </w:rPr>
        <w:t>十二</w:t>
      </w:r>
      <w:r>
        <w:rPr>
          <w:rFonts w:ascii="仿宋_GB2312" w:eastAsia="仿宋_GB2312" w:hAnsi="宋体"/>
          <w:kern w:val="11"/>
          <w:sz w:val="28"/>
          <w:szCs w:val="28"/>
        </w:rPr>
        <w:t>、</w:t>
      </w:r>
      <w:r>
        <w:rPr>
          <w:rFonts w:ascii="仿宋_GB2312" w:eastAsia="仿宋_GB2312" w:hAnsi="宋体" w:hint="eastAsia"/>
          <w:kern w:val="11"/>
          <w:sz w:val="28"/>
          <w:szCs w:val="28"/>
        </w:rPr>
        <w:t>已婚</w:t>
      </w:r>
      <w:r>
        <w:rPr>
          <w:rFonts w:ascii="仿宋_GB2312" w:eastAsia="仿宋_GB2312" w:hAnsi="宋体"/>
          <w:kern w:val="11"/>
          <w:sz w:val="28"/>
          <w:szCs w:val="28"/>
        </w:rPr>
        <w:t>或硕士以上学位</w:t>
      </w:r>
      <w:r>
        <w:rPr>
          <w:rFonts w:ascii="仿宋_GB2312" w:eastAsia="仿宋_GB2312" w:hAnsi="宋体" w:hint="eastAsia"/>
          <w:kern w:val="11"/>
          <w:sz w:val="28"/>
          <w:szCs w:val="28"/>
        </w:rPr>
        <w:t>申请</w:t>
      </w:r>
      <w:r>
        <w:rPr>
          <w:rFonts w:ascii="仿宋_GB2312" w:eastAsia="仿宋_GB2312" w:hAnsi="宋体"/>
          <w:kern w:val="11"/>
          <w:sz w:val="28"/>
          <w:szCs w:val="28"/>
        </w:rPr>
        <w:t>人</w:t>
      </w:r>
      <w:r>
        <w:rPr>
          <w:rFonts w:ascii="仿宋_GB2312" w:eastAsia="仿宋_GB2312" w:hAnsi="宋体" w:hint="eastAsia"/>
          <w:kern w:val="11"/>
          <w:sz w:val="28"/>
          <w:szCs w:val="28"/>
        </w:rPr>
        <w:t>可</w:t>
      </w:r>
      <w:r>
        <w:rPr>
          <w:rFonts w:ascii="仿宋_GB2312" w:eastAsia="仿宋_GB2312" w:hAnsi="宋体"/>
          <w:kern w:val="11"/>
          <w:sz w:val="28"/>
          <w:szCs w:val="28"/>
        </w:rPr>
        <w:t>在</w:t>
      </w:r>
      <w:r>
        <w:rPr>
          <w:rFonts w:ascii="仿宋_GB2312" w:eastAsia="仿宋_GB2312" w:hAnsi="宋体"/>
          <w:kern w:val="11"/>
          <w:sz w:val="28"/>
          <w:szCs w:val="28"/>
        </w:rPr>
        <w:t>“</w:t>
      </w:r>
      <w:r>
        <w:rPr>
          <w:rFonts w:ascii="仿宋_GB2312" w:eastAsia="仿宋_GB2312" w:hAnsi="宋体" w:hint="eastAsia"/>
          <w:kern w:val="11"/>
          <w:sz w:val="28"/>
          <w:szCs w:val="28"/>
        </w:rPr>
        <w:t>是否</w:t>
      </w:r>
      <w:r>
        <w:rPr>
          <w:rFonts w:ascii="仿宋_GB2312" w:eastAsia="仿宋_GB2312" w:hAnsi="宋体"/>
          <w:kern w:val="11"/>
          <w:sz w:val="28"/>
          <w:szCs w:val="28"/>
        </w:rPr>
        <w:t>选择单套</w:t>
      </w:r>
      <w:r>
        <w:rPr>
          <w:rFonts w:ascii="仿宋_GB2312" w:eastAsia="仿宋_GB2312" w:hAnsi="宋体"/>
          <w:kern w:val="11"/>
          <w:sz w:val="28"/>
          <w:szCs w:val="28"/>
        </w:rPr>
        <w:t>”</w:t>
      </w:r>
      <w:proofErr w:type="gramStart"/>
      <w:r>
        <w:rPr>
          <w:rFonts w:ascii="仿宋_GB2312" w:eastAsia="仿宋_GB2312" w:hAnsi="宋体" w:hint="eastAsia"/>
          <w:kern w:val="11"/>
          <w:sz w:val="28"/>
          <w:szCs w:val="28"/>
        </w:rPr>
        <w:t>栏</w:t>
      </w:r>
      <w:r>
        <w:rPr>
          <w:rFonts w:ascii="仿宋_GB2312" w:eastAsia="仿宋_GB2312" w:hAnsi="宋体"/>
          <w:kern w:val="11"/>
          <w:sz w:val="28"/>
          <w:szCs w:val="28"/>
        </w:rPr>
        <w:t>中勾选</w:t>
      </w:r>
      <w:r>
        <w:rPr>
          <w:rFonts w:ascii="仿宋_GB2312" w:eastAsia="仿宋_GB2312" w:hAnsi="宋体"/>
          <w:kern w:val="11"/>
          <w:sz w:val="28"/>
          <w:szCs w:val="28"/>
        </w:rPr>
        <w:t>“</w:t>
      </w:r>
      <w:r>
        <w:rPr>
          <w:rFonts w:ascii="仿宋_GB2312" w:eastAsia="仿宋_GB2312" w:hAnsi="宋体" w:hint="eastAsia"/>
          <w:kern w:val="11"/>
          <w:sz w:val="28"/>
          <w:szCs w:val="28"/>
        </w:rPr>
        <w:t>是</w:t>
      </w:r>
      <w:r>
        <w:rPr>
          <w:rFonts w:ascii="仿宋_GB2312" w:eastAsia="仿宋_GB2312" w:hAnsi="宋体"/>
          <w:kern w:val="11"/>
          <w:sz w:val="28"/>
          <w:szCs w:val="28"/>
        </w:rPr>
        <w:t>”</w:t>
      </w:r>
      <w:proofErr w:type="gramEnd"/>
      <w:ins w:id="15" w:author="AAA" w:date="2017-06-27T17:26:00Z">
        <w:r w:rsidR="004B3D6F">
          <w:rPr>
            <w:rFonts w:ascii="仿宋_GB2312" w:eastAsia="仿宋_GB2312" w:hAnsi="宋体" w:hint="eastAsia"/>
            <w:kern w:val="11"/>
            <w:sz w:val="28"/>
            <w:szCs w:val="28"/>
          </w:rPr>
          <w:t>或“否”</w:t>
        </w:r>
      </w:ins>
      <w:r>
        <w:rPr>
          <w:rFonts w:ascii="仿宋_GB2312" w:eastAsia="仿宋_GB2312" w:hAnsi="宋体" w:hint="eastAsia"/>
          <w:kern w:val="11"/>
          <w:sz w:val="28"/>
          <w:szCs w:val="28"/>
        </w:rPr>
        <w:t>。</w:t>
      </w:r>
      <w:bookmarkStart w:id="16" w:name="_GoBack"/>
      <w:bookmarkEnd w:id="16"/>
    </w:p>
    <w:sectPr w:rsidR="004C2705" w:rsidRPr="004C4D04" w:rsidSect="00876461">
      <w:footerReference w:type="even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72D" w:rsidRDefault="0034072D" w:rsidP="0086184E">
      <w:r>
        <w:separator/>
      </w:r>
    </w:p>
  </w:endnote>
  <w:endnote w:type="continuationSeparator" w:id="0">
    <w:p w:rsidR="0034072D" w:rsidRDefault="0034072D" w:rsidP="0086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B9C" w:rsidRDefault="00A66B9C" w:rsidP="00D27C5D">
    <w:pPr>
      <w:pStyle w:val="a5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66B9C" w:rsidRDefault="00A66B9C" w:rsidP="00D27C5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B9C" w:rsidRDefault="00A66B9C" w:rsidP="00D27C5D">
    <w:pPr>
      <w:pStyle w:val="a5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B3D6F">
      <w:rPr>
        <w:rStyle w:val="aa"/>
        <w:noProof/>
      </w:rPr>
      <w:t>2</w:t>
    </w:r>
    <w:r>
      <w:rPr>
        <w:rStyle w:val="aa"/>
      </w:rPr>
      <w:fldChar w:fldCharType="end"/>
    </w:r>
  </w:p>
  <w:p w:rsidR="00A66B9C" w:rsidRDefault="00A66B9C" w:rsidP="00D27C5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72D" w:rsidRDefault="0034072D" w:rsidP="0086184E">
      <w:r>
        <w:separator/>
      </w:r>
    </w:p>
  </w:footnote>
  <w:footnote w:type="continuationSeparator" w:id="0">
    <w:p w:rsidR="0034072D" w:rsidRDefault="0034072D" w:rsidP="0086184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AA">
    <w15:presenceInfo w15:providerId="None" w15:userId="A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B9"/>
    <w:rsid w:val="00003947"/>
    <w:rsid w:val="00021CF4"/>
    <w:rsid w:val="00024351"/>
    <w:rsid w:val="00027FF4"/>
    <w:rsid w:val="00051031"/>
    <w:rsid w:val="000556B7"/>
    <w:rsid w:val="000568AE"/>
    <w:rsid w:val="000820FD"/>
    <w:rsid w:val="00082293"/>
    <w:rsid w:val="00087AFA"/>
    <w:rsid w:val="000F657E"/>
    <w:rsid w:val="00107E9D"/>
    <w:rsid w:val="00110D05"/>
    <w:rsid w:val="00165C8B"/>
    <w:rsid w:val="0016795F"/>
    <w:rsid w:val="00174B79"/>
    <w:rsid w:val="001B334F"/>
    <w:rsid w:val="001C487F"/>
    <w:rsid w:val="001C7C04"/>
    <w:rsid w:val="001D7F2A"/>
    <w:rsid w:val="001F3A68"/>
    <w:rsid w:val="002E141D"/>
    <w:rsid w:val="003025A8"/>
    <w:rsid w:val="00322A5D"/>
    <w:rsid w:val="0034072D"/>
    <w:rsid w:val="00345691"/>
    <w:rsid w:val="00363016"/>
    <w:rsid w:val="00381141"/>
    <w:rsid w:val="003835C4"/>
    <w:rsid w:val="003A775E"/>
    <w:rsid w:val="003D2E38"/>
    <w:rsid w:val="003F0AB5"/>
    <w:rsid w:val="003F2A66"/>
    <w:rsid w:val="004010D2"/>
    <w:rsid w:val="00404E35"/>
    <w:rsid w:val="0041365F"/>
    <w:rsid w:val="00426C8A"/>
    <w:rsid w:val="00435326"/>
    <w:rsid w:val="00442A33"/>
    <w:rsid w:val="00444D5C"/>
    <w:rsid w:val="00460FC0"/>
    <w:rsid w:val="00481105"/>
    <w:rsid w:val="00482DED"/>
    <w:rsid w:val="004842B9"/>
    <w:rsid w:val="00485651"/>
    <w:rsid w:val="004A3195"/>
    <w:rsid w:val="004B3D6F"/>
    <w:rsid w:val="004C2705"/>
    <w:rsid w:val="004C4D04"/>
    <w:rsid w:val="004C75E4"/>
    <w:rsid w:val="004D2C49"/>
    <w:rsid w:val="004E0803"/>
    <w:rsid w:val="00544E80"/>
    <w:rsid w:val="00576206"/>
    <w:rsid w:val="00583072"/>
    <w:rsid w:val="00593658"/>
    <w:rsid w:val="00593D88"/>
    <w:rsid w:val="005B083D"/>
    <w:rsid w:val="00605643"/>
    <w:rsid w:val="00657E37"/>
    <w:rsid w:val="00680694"/>
    <w:rsid w:val="006D7664"/>
    <w:rsid w:val="007147D8"/>
    <w:rsid w:val="00717F33"/>
    <w:rsid w:val="007232D4"/>
    <w:rsid w:val="00737AB8"/>
    <w:rsid w:val="00750922"/>
    <w:rsid w:val="00767C11"/>
    <w:rsid w:val="00811166"/>
    <w:rsid w:val="00822460"/>
    <w:rsid w:val="008450F4"/>
    <w:rsid w:val="00846860"/>
    <w:rsid w:val="00850ACE"/>
    <w:rsid w:val="0086184E"/>
    <w:rsid w:val="00872AC9"/>
    <w:rsid w:val="00876461"/>
    <w:rsid w:val="008B3783"/>
    <w:rsid w:val="008E03AD"/>
    <w:rsid w:val="00905C8A"/>
    <w:rsid w:val="00920FFE"/>
    <w:rsid w:val="00932F00"/>
    <w:rsid w:val="009B459C"/>
    <w:rsid w:val="00A01ECC"/>
    <w:rsid w:val="00A1130F"/>
    <w:rsid w:val="00A2179E"/>
    <w:rsid w:val="00A5513A"/>
    <w:rsid w:val="00A65D94"/>
    <w:rsid w:val="00A66B9C"/>
    <w:rsid w:val="00A761CE"/>
    <w:rsid w:val="00A965F4"/>
    <w:rsid w:val="00AB3EEC"/>
    <w:rsid w:val="00B0099B"/>
    <w:rsid w:val="00B3178D"/>
    <w:rsid w:val="00B37264"/>
    <w:rsid w:val="00BB379E"/>
    <w:rsid w:val="00BC642D"/>
    <w:rsid w:val="00BE779E"/>
    <w:rsid w:val="00BF5D96"/>
    <w:rsid w:val="00C37980"/>
    <w:rsid w:val="00C54F38"/>
    <w:rsid w:val="00C77144"/>
    <w:rsid w:val="00C83E2C"/>
    <w:rsid w:val="00C90E9B"/>
    <w:rsid w:val="00CA48CA"/>
    <w:rsid w:val="00CF71AB"/>
    <w:rsid w:val="00D12D2D"/>
    <w:rsid w:val="00D24685"/>
    <w:rsid w:val="00DB23AE"/>
    <w:rsid w:val="00E1505F"/>
    <w:rsid w:val="00E21812"/>
    <w:rsid w:val="00E370C5"/>
    <w:rsid w:val="00E44007"/>
    <w:rsid w:val="00E7322B"/>
    <w:rsid w:val="00ED5EB8"/>
    <w:rsid w:val="00EF5109"/>
    <w:rsid w:val="00F10B82"/>
    <w:rsid w:val="00F35AF0"/>
    <w:rsid w:val="00F5366D"/>
    <w:rsid w:val="00F670A0"/>
    <w:rsid w:val="00F8214E"/>
    <w:rsid w:val="00FB3B6F"/>
    <w:rsid w:val="00FD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FA86E"/>
  <w15:chartTrackingRefBased/>
  <w15:docId w15:val="{776759A4-FEC7-4AE0-9C44-66F064B0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18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1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184E"/>
    <w:rPr>
      <w:sz w:val="18"/>
      <w:szCs w:val="18"/>
    </w:rPr>
  </w:style>
  <w:style w:type="table" w:styleId="a7">
    <w:name w:val="Table Grid"/>
    <w:basedOn w:val="a1"/>
    <w:uiPriority w:val="39"/>
    <w:rsid w:val="00861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2A3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42A33"/>
    <w:rPr>
      <w:sz w:val="18"/>
      <w:szCs w:val="18"/>
    </w:rPr>
  </w:style>
  <w:style w:type="character" w:styleId="aa">
    <w:name w:val="page number"/>
    <w:rsid w:val="00A66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4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AAA</cp:lastModifiedBy>
  <cp:revision>97</cp:revision>
  <cp:lastPrinted>2017-06-26T14:38:00Z</cp:lastPrinted>
  <dcterms:created xsi:type="dcterms:W3CDTF">2017-04-17T06:53:00Z</dcterms:created>
  <dcterms:modified xsi:type="dcterms:W3CDTF">2017-06-27T09:26:00Z</dcterms:modified>
</cp:coreProperties>
</file>